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943608121"/>
        <w:docPartObj>
          <w:docPartGallery w:val="Cover Pages"/>
          <w:docPartUnique/>
        </w:docPartObj>
      </w:sdtPr>
      <w:sdtContent>
        <w:tbl>
          <w:tblPr>
            <w:tblpPr w:leftFromText="187" w:rightFromText="187" w:vertAnchor="page" w:horzAnchor="page" w:tblpYSpec="top"/>
            <w:tblW w:w="0" w:type="auto"/>
            <w:tblLook w:val="04A0" w:firstRow="1" w:lastRow="0" w:firstColumn="1" w:lastColumn="0" w:noHBand="0" w:noVBand="1"/>
          </w:tblPr>
          <w:tblGrid>
            <w:gridCol w:w="1440"/>
            <w:gridCol w:w="2520"/>
          </w:tblGrid>
          <w:tr w:rsidR="00A53144">
            <w:trPr>
              <w:trHeight w:val="1440"/>
            </w:trPr>
            <w:tc>
              <w:tcPr>
                <w:tcW w:w="1440" w:type="dxa"/>
                <w:tcBorders>
                  <w:right w:val="single" w:sz="4" w:space="0" w:color="FFFFFF" w:themeColor="background1"/>
                </w:tcBorders>
                <w:shd w:val="clear" w:color="auto" w:fill="943634" w:themeFill="accent2" w:themeFillShade="BF"/>
              </w:tcPr>
              <w:p w:rsidR="00A53144" w:rsidRDefault="00A53144"/>
            </w:tc>
            <w:sdt>
              <w:sdtPr>
                <w:rPr>
                  <w:rFonts w:asciiTheme="majorHAnsi" w:eastAsiaTheme="majorEastAsia" w:hAnsiTheme="majorHAnsi" w:cstheme="majorBidi"/>
                  <w:b/>
                  <w:bCs/>
                  <w:color w:val="FFFFFF" w:themeColor="background1"/>
                  <w:sz w:val="72"/>
                  <w:szCs w:val="72"/>
                </w:rPr>
                <w:alias w:val="Έτος"/>
                <w:id w:val="15676118"/>
                <w:placeholder>
                  <w:docPart w:val="FD96CA7DA8F2458EAFAB1F43DFA5B60A"/>
                </w:placeholder>
                <w:dataBinding w:prefixMappings="xmlns:ns0='http://schemas.microsoft.com/office/2006/coverPageProps'" w:xpath="/ns0:CoverPageProperties[1]/ns0:PublishDate[1]" w:storeItemID="{55AF091B-3C7A-41E3-B477-F2FDAA23CFDA}"/>
                <w:date w:fullDate="2018-01-01T00:00:00Z">
                  <w:dateFormat w:val="yyyy"/>
                  <w:lid w:val="el-GR"/>
                  <w:storeMappedDataAs w:val="dateTime"/>
                  <w:calendar w:val="gregorian"/>
                </w:date>
              </w:sdtPr>
              <w:sdtContent>
                <w:tc>
                  <w:tcPr>
                    <w:tcW w:w="2520" w:type="dxa"/>
                    <w:tcBorders>
                      <w:left w:val="single" w:sz="4" w:space="0" w:color="FFFFFF" w:themeColor="background1"/>
                    </w:tcBorders>
                    <w:shd w:val="clear" w:color="auto" w:fill="943634" w:themeFill="accent2" w:themeFillShade="BF"/>
                    <w:vAlign w:val="bottom"/>
                  </w:tcPr>
                  <w:p w:rsidR="00A53144" w:rsidRDefault="00A53144" w:rsidP="00A53144">
                    <w:pPr>
                      <w:pStyle w:val="a9"/>
                      <w:rPr>
                        <w:rFonts w:asciiTheme="majorHAnsi" w:eastAsiaTheme="majorEastAsia" w:hAnsiTheme="majorHAnsi" w:cstheme="majorBidi"/>
                        <w:b/>
                        <w:bCs/>
                        <w:color w:val="FFFFFF" w:themeColor="background1"/>
                        <w:sz w:val="72"/>
                        <w:szCs w:val="72"/>
                      </w:rPr>
                    </w:pPr>
                    <w:r>
                      <w:rPr>
                        <w:rFonts w:asciiTheme="majorHAnsi" w:eastAsiaTheme="majorEastAsia" w:hAnsiTheme="majorHAnsi" w:cstheme="majorBidi"/>
                        <w:b/>
                        <w:bCs/>
                        <w:color w:val="FFFFFF" w:themeColor="background1"/>
                        <w:sz w:val="72"/>
                        <w:szCs w:val="72"/>
                        <w:lang w:val="en-US"/>
                      </w:rPr>
                      <w:t>2018</w:t>
                    </w:r>
                  </w:p>
                </w:tc>
              </w:sdtContent>
            </w:sdt>
          </w:tr>
          <w:tr w:rsidR="00A53144">
            <w:trPr>
              <w:trHeight w:val="2880"/>
            </w:trPr>
            <w:tc>
              <w:tcPr>
                <w:tcW w:w="1440" w:type="dxa"/>
                <w:tcBorders>
                  <w:right w:val="single" w:sz="4" w:space="0" w:color="000000" w:themeColor="text1"/>
                </w:tcBorders>
              </w:tcPr>
              <w:p w:rsidR="00A53144" w:rsidRDefault="00A53144"/>
            </w:tc>
            <w:tc>
              <w:tcPr>
                <w:tcW w:w="2520" w:type="dxa"/>
                <w:tcBorders>
                  <w:left w:val="single" w:sz="4" w:space="0" w:color="000000" w:themeColor="text1"/>
                </w:tcBorders>
                <w:vAlign w:val="center"/>
              </w:tcPr>
              <w:p w:rsidR="00A53144" w:rsidRDefault="00A53144">
                <w:pPr>
                  <w:pStyle w:val="a9"/>
                  <w:rPr>
                    <w:color w:val="76923C" w:themeColor="accent3" w:themeShade="BF"/>
                  </w:rPr>
                </w:pPr>
                <w:r>
                  <w:rPr>
                    <w:color w:val="76923C" w:themeColor="accent3" w:themeShade="BF"/>
                  </w:rPr>
                  <w:t xml:space="preserve">ΟΙΚΟΛΟΓΙΚΕΣ ΑΝΗΣΥΧΙΕΣ </w:t>
                </w:r>
              </w:p>
              <w:sdt>
                <w:sdtPr>
                  <w:rPr>
                    <w:color w:val="76923C" w:themeColor="accent3" w:themeShade="BF"/>
                  </w:rPr>
                  <w:alias w:val="Συντάκτης"/>
                  <w:id w:val="15676130"/>
                  <w:placeholder>
                    <w:docPart w:val="867D7B491E41480AA4284FE3E3C65C73"/>
                  </w:placeholder>
                  <w:dataBinding w:prefixMappings="xmlns:ns0='http://schemas.openxmlformats.org/package/2006/metadata/core-properties' xmlns:ns1='http://purl.org/dc/elements/1.1/'" w:xpath="/ns0:coreProperties[1]/ns1:creator[1]" w:storeItemID="{6C3C8BC8-F283-45AE-878A-BAB7291924A1}"/>
                  <w:text/>
                </w:sdtPr>
                <w:sdtContent>
                  <w:p w:rsidR="00A53144" w:rsidRDefault="00A53144">
                    <w:pPr>
                      <w:pStyle w:val="a9"/>
                      <w:rPr>
                        <w:color w:val="76923C" w:themeColor="accent3" w:themeShade="BF"/>
                      </w:rPr>
                    </w:pPr>
                    <w:r>
                      <w:rPr>
                        <w:color w:val="76923C" w:themeColor="accent3" w:themeShade="BF"/>
                      </w:rPr>
                      <w:t>ΜΑΡΙΟΣ</w:t>
                    </w:r>
                  </w:p>
                </w:sdtContent>
              </w:sdt>
            </w:tc>
          </w:tr>
        </w:tbl>
        <w:p w:rsidR="00A53144" w:rsidRDefault="00A53144"/>
        <w:p w:rsidR="00A53144" w:rsidRDefault="00A53144"/>
        <w:tbl>
          <w:tblPr>
            <w:tblpPr w:leftFromText="187" w:rightFromText="187" w:horzAnchor="margin" w:tblpXSpec="center" w:tblpYSpec="bottom"/>
            <w:tblW w:w="5000" w:type="pct"/>
            <w:tblLook w:val="04A0" w:firstRow="1" w:lastRow="0" w:firstColumn="1" w:lastColumn="0" w:noHBand="0" w:noVBand="1"/>
          </w:tblPr>
          <w:tblGrid>
            <w:gridCol w:w="9286"/>
          </w:tblGrid>
          <w:tr w:rsidR="00A53144" w:rsidRPr="00A53144">
            <w:tc>
              <w:tcPr>
                <w:tcW w:w="0" w:type="auto"/>
              </w:tcPr>
              <w:p w:rsidR="00A53144" w:rsidRDefault="00A53144" w:rsidP="00A53144">
                <w:pPr>
                  <w:pStyle w:val="a9"/>
                  <w:rPr>
                    <w:b/>
                    <w:bCs/>
                    <w:caps/>
                    <w:sz w:val="72"/>
                    <w:szCs w:val="72"/>
                  </w:rPr>
                </w:pPr>
                <w:r>
                  <w:rPr>
                    <w:b/>
                    <w:bCs/>
                    <w:caps/>
                    <w:color w:val="76923C" w:themeColor="accent3" w:themeShade="BF"/>
                    <w:sz w:val="72"/>
                    <w:szCs w:val="72"/>
                  </w:rPr>
                  <w:t>ΟΙΚΟΛΟΓΙΑ ΚΑΙ ΠΕΡΙΒΑΛΛΟΝ</w:t>
                </w:r>
              </w:p>
            </w:tc>
          </w:tr>
          <w:tr w:rsidR="00A53144" w:rsidRPr="00A53144">
            <w:tc>
              <w:tcPr>
                <w:tcW w:w="0" w:type="auto"/>
              </w:tcPr>
              <w:p w:rsidR="00A53144" w:rsidRDefault="00A53144">
                <w:pPr>
                  <w:pStyle w:val="a9"/>
                  <w:rPr>
                    <w:color w:val="808080" w:themeColor="background1" w:themeShade="80"/>
                  </w:rPr>
                </w:pPr>
                <w:r>
                  <w:rPr>
                    <w:color w:val="808080" w:themeColor="background1" w:themeShade="80"/>
                  </w:rPr>
                  <w:t>ΕΡΓΑΣΙΑ ΝΟ 1.</w:t>
                </w:r>
              </w:p>
            </w:tc>
          </w:tr>
        </w:tbl>
        <w:p w:rsidR="00A53144" w:rsidRPr="00A53144" w:rsidRDefault="00A53144"/>
        <w:p w:rsidR="00A53144" w:rsidRDefault="00A53144">
          <w:pPr>
            <w:rPr>
              <w:rFonts w:ascii="Arial" w:eastAsiaTheme="majorEastAsia" w:hAnsi="Arial" w:cstheme="majorBidi"/>
              <w:bCs/>
              <w:color w:val="FF0000"/>
              <w:sz w:val="34"/>
              <w:szCs w:val="28"/>
            </w:rPr>
          </w:pPr>
          <w:r w:rsidRPr="00A53144">
            <w:rPr>
              <w:lang w:val="el-GR"/>
            </w:rPr>
            <w:br w:type="page"/>
          </w:r>
        </w:p>
      </w:sdtContent>
    </w:sdt>
    <w:p w:rsidR="00C25F74" w:rsidRPr="00053E38" w:rsidRDefault="00C25F74" w:rsidP="000B7A98">
      <w:pPr>
        <w:pStyle w:val="1"/>
        <w:spacing w:line="360" w:lineRule="auto"/>
        <w:jc w:val="center"/>
      </w:pPr>
      <w:bookmarkStart w:id="0" w:name="_Toc509930234"/>
      <w:r w:rsidRPr="00C25F74">
        <w:lastRenderedPageBreak/>
        <w:t>Levels, scope, and scale of organizati</w:t>
      </w:r>
      <w:r w:rsidR="00572085">
        <w:t>on</w:t>
      </w:r>
      <w:bookmarkEnd w:id="0"/>
    </w:p>
    <w:p w:rsidR="00C25F74" w:rsidRPr="00C25F74" w:rsidRDefault="00C25F74" w:rsidP="00685646">
      <w:pPr>
        <w:pStyle w:val="a0"/>
      </w:pPr>
      <w:r w:rsidRPr="00C25F74">
        <w:t xml:space="preserve">The scope of ecology contains a </w:t>
      </w:r>
      <w:del w:id="1" w:author="User" w:date="2018-03-27T12:57:00Z">
        <w:r w:rsidRPr="00C25F74" w:rsidDel="00E142A4">
          <w:delText xml:space="preserve">wide </w:delText>
        </w:r>
      </w:del>
      <w:proofErr w:type="gramStart"/>
      <w:ins w:id="2" w:author="User" w:date="2018-03-27T12:57:00Z">
        <w:r w:rsidR="00E142A4">
          <w:rPr>
            <w:lang w:val="el-GR"/>
          </w:rPr>
          <w:t>ευρύ</w:t>
        </w:r>
        <w:r w:rsidR="00E142A4" w:rsidRPr="00C25F74">
          <w:t xml:space="preserve"> </w:t>
        </w:r>
      </w:ins>
      <w:r w:rsidR="00E142A4" w:rsidRPr="00E142A4">
        <w:t xml:space="preserve"> </w:t>
      </w:r>
      <w:r w:rsidRPr="00C25F74">
        <w:t>array</w:t>
      </w:r>
      <w:proofErr w:type="gramEnd"/>
      <w:r w:rsidRPr="00C25F74">
        <w:t xml:space="preserve"> of </w:t>
      </w:r>
      <w:del w:id="3" w:author="User" w:date="2018-03-27T12:57:00Z">
        <w:r w:rsidRPr="00C25F74" w:rsidDel="00E142A4">
          <w:delText xml:space="preserve">interacting </w:delText>
        </w:r>
      </w:del>
      <w:proofErr w:type="spellStart"/>
      <w:ins w:id="4" w:author="User" w:date="2018-03-27T12:57:00Z">
        <w:r w:rsidR="00E142A4">
          <w:rPr>
            <w:lang w:val="el-GR"/>
          </w:rPr>
          <w:t>διαδραστικά</w:t>
        </w:r>
      </w:ins>
      <w:proofErr w:type="spellEnd"/>
      <w:r w:rsidR="00E142A4" w:rsidRPr="00E142A4">
        <w:t xml:space="preserve"> </w:t>
      </w:r>
      <w:r w:rsidRPr="00C25F74">
        <w:t xml:space="preserve">levels of organization spanning micro-level (e.g., cells) to a planetary scale (e.g., biosphere) phenomena. Ecosystems, for example, contain abiotic resources and interacting life forms (i.e., individual organisms that aggregate into populations which aggregate into distinct ecological communities). Ecosystems are dynamic, they do not always follow a linear successional path, but they are always changing, sometimes </w:t>
      </w:r>
      <w:del w:id="5" w:author="User" w:date="2018-03-27T12:58:00Z">
        <w:r w:rsidRPr="00C25F74" w:rsidDel="00E142A4">
          <w:delText xml:space="preserve">rapidly </w:delText>
        </w:r>
      </w:del>
      <w:proofErr w:type="gramStart"/>
      <w:ins w:id="6" w:author="User" w:date="2018-03-27T12:58:00Z">
        <w:r w:rsidR="00E142A4">
          <w:rPr>
            <w:lang w:val="el-GR"/>
          </w:rPr>
          <w:t>ταχύτατα</w:t>
        </w:r>
        <w:r w:rsidR="00E142A4" w:rsidRPr="00C25F74">
          <w:t xml:space="preserve"> </w:t>
        </w:r>
      </w:ins>
      <w:r w:rsidR="00E142A4" w:rsidRPr="00E142A4">
        <w:t xml:space="preserve"> </w:t>
      </w:r>
      <w:r w:rsidRPr="00C25F74">
        <w:t>and</w:t>
      </w:r>
      <w:proofErr w:type="gramEnd"/>
      <w:r w:rsidRPr="00C25F74">
        <w:t xml:space="preserve"> sometimes so </w:t>
      </w:r>
      <w:del w:id="7" w:author="User" w:date="2018-03-27T12:58:00Z">
        <w:r w:rsidRPr="00C25F74" w:rsidDel="00E142A4">
          <w:delText xml:space="preserve">slowly </w:delText>
        </w:r>
      </w:del>
      <w:ins w:id="8" w:author="User" w:date="2018-03-27T12:58:00Z">
        <w:r w:rsidR="00E142A4">
          <w:rPr>
            <w:lang w:val="el-GR"/>
          </w:rPr>
          <w:t>καθυστερημένα</w:t>
        </w:r>
        <w:r w:rsidR="00E142A4" w:rsidRPr="00C25F74">
          <w:t xml:space="preserve"> </w:t>
        </w:r>
      </w:ins>
      <w:r w:rsidR="00E142A4" w:rsidRPr="00E142A4">
        <w:t xml:space="preserve"> </w:t>
      </w:r>
      <w:r w:rsidRPr="00C25F74">
        <w:t>that it can take thousands of years for ecological processes to bring about certain successional stages of a forest. An ecosystem's area can vary greatly, from tiny to vast. A single tree is of little consequence to the classification of a forest ecosystem, but critically relevant to organisms living in and on it.[3] Several generations of an aphid population can exist over the lifespan of a single leaf. Each of those aphids, in turn, support diverse bacterial communities.[4] The nature of connections in ecological communities cannot be explained by knowing the details of each species in isolation, because the emergent pattern is neither revealed nor predicted until the ecosystem is studied as an integrated whole.[5] Some ecological principles, however, do exhibit collective properties where the sum of the components explain the properties of the whole, such as birth rates of a population being equal to the sum of individual births over a designated time frame.[6]</w:t>
      </w:r>
    </w:p>
    <w:p w:rsidR="00332E0E" w:rsidRPr="00572085" w:rsidRDefault="00C25F74" w:rsidP="00685646">
      <w:pPr>
        <w:pStyle w:val="2"/>
      </w:pPr>
      <w:bookmarkStart w:id="9" w:name="_Toc509930235"/>
      <w:r w:rsidRPr="00572085">
        <w:t>Hierarchy</w:t>
      </w:r>
      <w:bookmarkEnd w:id="9"/>
    </w:p>
    <w:p w:rsidR="00C25F74" w:rsidRPr="00C25F74" w:rsidRDefault="00C25F74" w:rsidP="00685646">
      <w:pPr>
        <w:pStyle w:val="a0"/>
      </w:pPr>
      <w:r w:rsidRPr="00C25F74">
        <w:t xml:space="preserve">The scale of ecological dynamics can operate like a closed system, such as aphids migrating on a single </w:t>
      </w:r>
      <w:proofErr w:type="gramStart"/>
      <w:r w:rsidRPr="00C25F74">
        <w:t>tree,</w:t>
      </w:r>
      <w:proofErr w:type="gramEnd"/>
      <w:r w:rsidRPr="00C25F74">
        <w:t xml:space="preserve"> while at the same time remain open with regard to broader scale influences, such as atmosphere or climate. Hence, ecologists classify ecosystems hierarchically by analyzing data collected from finer scale units, such as vegetation associations, climate, and soil types, and integrate this information to identify emergent patterns of uniform organization and processes that operate on local to regional, landscape, and chronological scales.</w:t>
      </w:r>
    </w:p>
    <w:p w:rsidR="00C25F74" w:rsidRDefault="00C25F74" w:rsidP="00685646">
      <w:pPr>
        <w:pStyle w:val="a0"/>
      </w:pPr>
      <w:r w:rsidRPr="00C25F74">
        <w:t xml:space="preserve">To structure the study of ecology into a conceptually manageable framework, the biological world is organized into a nested hierarchy, ranging in scale from genes, to cells, to tissues, to organs, to organisms, to species, to populations, to communities, to ecosystems, to biomes, and up to the level of the biosphere.[8] This framework forms a </w:t>
      </w:r>
      <w:proofErr w:type="spellStart"/>
      <w:r w:rsidRPr="00C25F74">
        <w:t>panarchy</w:t>
      </w:r>
      <w:proofErr w:type="spellEnd"/>
      <w:r w:rsidRPr="00C25F74">
        <w:t>[9] and exhibits non-linear behaviors; this means that "effect and cause are disproportionate, so that small changes to critical variables, such as the number of nitrogen fixers, can lead to disproportionate, perhaps irreversible, changes in the system properties."[10]:14</w:t>
      </w:r>
    </w:p>
    <w:p w:rsidR="00C25F74" w:rsidRDefault="00C25F74" w:rsidP="00685646">
      <w:r>
        <w:br w:type="page"/>
      </w:r>
    </w:p>
    <w:sdt>
      <w:sdtPr>
        <w:id w:val="1092586080"/>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E25AFB" w:rsidRDefault="00E25AFB">
          <w:pPr>
            <w:pStyle w:val="a7"/>
          </w:pPr>
          <w:r>
            <w:t>Περιεχόμενα</w:t>
          </w:r>
        </w:p>
        <w:p w:rsidR="00E25AFB" w:rsidRDefault="00E25AFB">
          <w:pPr>
            <w:pStyle w:val="10"/>
            <w:tabs>
              <w:tab w:val="right" w:leader="dot" w:pos="9060"/>
            </w:tabs>
            <w:rPr>
              <w:rFonts w:eastAsiaTheme="minorEastAsia"/>
              <w:noProof/>
              <w:lang w:val="el-GR" w:eastAsia="el-GR"/>
            </w:rPr>
          </w:pPr>
          <w:r>
            <w:rPr>
              <w:lang w:val="el-GR"/>
            </w:rPr>
            <w:fldChar w:fldCharType="begin"/>
          </w:r>
          <w:r>
            <w:rPr>
              <w:lang w:val="el-GR"/>
            </w:rPr>
            <w:instrText xml:space="preserve"> TOC \o "1-3" \h \z \u </w:instrText>
          </w:r>
          <w:r>
            <w:rPr>
              <w:lang w:val="el-GR"/>
            </w:rPr>
            <w:fldChar w:fldCharType="separate"/>
          </w:r>
          <w:hyperlink w:anchor="_Toc509930234" w:history="1">
            <w:r w:rsidRPr="008C4B8B">
              <w:rPr>
                <w:rStyle w:val="-"/>
                <w:noProof/>
              </w:rPr>
              <w:t>Levels, scope, and scale of organization</w:t>
            </w:r>
            <w:r>
              <w:rPr>
                <w:noProof/>
                <w:webHidden/>
              </w:rPr>
              <w:tab/>
            </w:r>
            <w:r>
              <w:rPr>
                <w:noProof/>
                <w:webHidden/>
              </w:rPr>
              <w:fldChar w:fldCharType="begin"/>
            </w:r>
            <w:r>
              <w:rPr>
                <w:noProof/>
                <w:webHidden/>
              </w:rPr>
              <w:instrText xml:space="preserve"> PAGEREF _Toc509930234 \h </w:instrText>
            </w:r>
            <w:r>
              <w:rPr>
                <w:noProof/>
                <w:webHidden/>
              </w:rPr>
            </w:r>
            <w:r>
              <w:rPr>
                <w:noProof/>
                <w:webHidden/>
              </w:rPr>
              <w:fldChar w:fldCharType="separate"/>
            </w:r>
            <w:r>
              <w:rPr>
                <w:noProof/>
                <w:webHidden/>
              </w:rPr>
              <w:t>1</w:t>
            </w:r>
            <w:r>
              <w:rPr>
                <w:noProof/>
                <w:webHidden/>
              </w:rPr>
              <w:fldChar w:fldCharType="end"/>
            </w:r>
          </w:hyperlink>
        </w:p>
        <w:p w:rsidR="00E25AFB" w:rsidRDefault="00E25AFB">
          <w:pPr>
            <w:pStyle w:val="20"/>
            <w:tabs>
              <w:tab w:val="right" w:leader="dot" w:pos="9060"/>
            </w:tabs>
            <w:rPr>
              <w:rFonts w:eastAsiaTheme="minorEastAsia"/>
              <w:noProof/>
              <w:lang w:val="el-GR" w:eastAsia="el-GR"/>
            </w:rPr>
          </w:pPr>
          <w:hyperlink w:anchor="_Toc509930235" w:history="1">
            <w:r w:rsidRPr="008C4B8B">
              <w:rPr>
                <w:rStyle w:val="-"/>
                <w:noProof/>
              </w:rPr>
              <w:t>Hierarchy</w:t>
            </w:r>
            <w:r>
              <w:rPr>
                <w:noProof/>
                <w:webHidden/>
              </w:rPr>
              <w:tab/>
            </w:r>
            <w:r>
              <w:rPr>
                <w:noProof/>
                <w:webHidden/>
              </w:rPr>
              <w:fldChar w:fldCharType="begin"/>
            </w:r>
            <w:r>
              <w:rPr>
                <w:noProof/>
                <w:webHidden/>
              </w:rPr>
              <w:instrText xml:space="preserve"> PAGEREF _Toc509930235 \h </w:instrText>
            </w:r>
            <w:r>
              <w:rPr>
                <w:noProof/>
                <w:webHidden/>
              </w:rPr>
            </w:r>
            <w:r>
              <w:rPr>
                <w:noProof/>
                <w:webHidden/>
              </w:rPr>
              <w:fldChar w:fldCharType="separate"/>
            </w:r>
            <w:r>
              <w:rPr>
                <w:noProof/>
                <w:webHidden/>
              </w:rPr>
              <w:t>1</w:t>
            </w:r>
            <w:r>
              <w:rPr>
                <w:noProof/>
                <w:webHidden/>
              </w:rPr>
              <w:fldChar w:fldCharType="end"/>
            </w:r>
          </w:hyperlink>
        </w:p>
        <w:p w:rsidR="00E25AFB" w:rsidRDefault="00E25AFB">
          <w:pPr>
            <w:pStyle w:val="10"/>
            <w:tabs>
              <w:tab w:val="right" w:leader="dot" w:pos="9060"/>
            </w:tabs>
            <w:rPr>
              <w:rFonts w:eastAsiaTheme="minorEastAsia"/>
              <w:noProof/>
              <w:lang w:val="el-GR" w:eastAsia="el-GR"/>
            </w:rPr>
          </w:pPr>
          <w:hyperlink w:anchor="_Toc509930236" w:history="1">
            <w:r w:rsidRPr="008C4B8B">
              <w:rPr>
                <w:rStyle w:val="-"/>
                <w:noProof/>
              </w:rPr>
              <w:t>Ecological complexity</w:t>
            </w:r>
            <w:r>
              <w:rPr>
                <w:noProof/>
                <w:webHidden/>
              </w:rPr>
              <w:tab/>
            </w:r>
            <w:r>
              <w:rPr>
                <w:noProof/>
                <w:webHidden/>
              </w:rPr>
              <w:fldChar w:fldCharType="begin"/>
            </w:r>
            <w:r>
              <w:rPr>
                <w:noProof/>
                <w:webHidden/>
              </w:rPr>
              <w:instrText xml:space="preserve"> PAGEREF _Toc509930236 \h </w:instrText>
            </w:r>
            <w:r>
              <w:rPr>
                <w:noProof/>
                <w:webHidden/>
              </w:rPr>
            </w:r>
            <w:r>
              <w:rPr>
                <w:noProof/>
                <w:webHidden/>
              </w:rPr>
              <w:fldChar w:fldCharType="separate"/>
            </w:r>
            <w:r>
              <w:rPr>
                <w:noProof/>
                <w:webHidden/>
              </w:rPr>
              <w:t>2</w:t>
            </w:r>
            <w:r>
              <w:rPr>
                <w:noProof/>
                <w:webHidden/>
              </w:rPr>
              <w:fldChar w:fldCharType="end"/>
            </w:r>
          </w:hyperlink>
        </w:p>
        <w:p w:rsidR="00E25AFB" w:rsidRDefault="00E25AFB">
          <w:pPr>
            <w:pStyle w:val="20"/>
            <w:tabs>
              <w:tab w:val="right" w:leader="dot" w:pos="9060"/>
            </w:tabs>
            <w:rPr>
              <w:rFonts w:eastAsiaTheme="minorEastAsia"/>
              <w:noProof/>
              <w:lang w:val="el-GR" w:eastAsia="el-GR"/>
            </w:rPr>
          </w:pPr>
          <w:hyperlink w:anchor="_Toc509930237" w:history="1">
            <w:r w:rsidRPr="008C4B8B">
              <w:rPr>
                <w:rStyle w:val="-"/>
                <w:noProof/>
              </w:rPr>
              <w:t>Holism</w:t>
            </w:r>
            <w:r>
              <w:rPr>
                <w:noProof/>
                <w:webHidden/>
              </w:rPr>
              <w:tab/>
            </w:r>
            <w:r>
              <w:rPr>
                <w:noProof/>
                <w:webHidden/>
              </w:rPr>
              <w:fldChar w:fldCharType="begin"/>
            </w:r>
            <w:r>
              <w:rPr>
                <w:noProof/>
                <w:webHidden/>
              </w:rPr>
              <w:instrText xml:space="preserve"> PAGEREF _Toc509930237 \h </w:instrText>
            </w:r>
            <w:r>
              <w:rPr>
                <w:noProof/>
                <w:webHidden/>
              </w:rPr>
            </w:r>
            <w:r>
              <w:rPr>
                <w:noProof/>
                <w:webHidden/>
              </w:rPr>
              <w:fldChar w:fldCharType="separate"/>
            </w:r>
            <w:r>
              <w:rPr>
                <w:noProof/>
                <w:webHidden/>
              </w:rPr>
              <w:t>2</w:t>
            </w:r>
            <w:r>
              <w:rPr>
                <w:noProof/>
                <w:webHidden/>
              </w:rPr>
              <w:fldChar w:fldCharType="end"/>
            </w:r>
          </w:hyperlink>
        </w:p>
        <w:p w:rsidR="00E25AFB" w:rsidRDefault="00E25AFB">
          <w:pPr>
            <w:pStyle w:val="10"/>
            <w:tabs>
              <w:tab w:val="right" w:leader="dot" w:pos="9060"/>
            </w:tabs>
            <w:rPr>
              <w:rFonts w:eastAsiaTheme="minorEastAsia"/>
              <w:noProof/>
              <w:lang w:val="el-GR" w:eastAsia="el-GR"/>
            </w:rPr>
          </w:pPr>
          <w:hyperlink w:anchor="_Toc509930238" w:history="1">
            <w:r w:rsidRPr="008C4B8B">
              <w:rPr>
                <w:rStyle w:val="-"/>
                <w:noProof/>
              </w:rPr>
              <w:t>Relation to evolution</w:t>
            </w:r>
            <w:r>
              <w:rPr>
                <w:noProof/>
                <w:webHidden/>
              </w:rPr>
              <w:tab/>
            </w:r>
            <w:r>
              <w:rPr>
                <w:noProof/>
                <w:webHidden/>
              </w:rPr>
              <w:fldChar w:fldCharType="begin"/>
            </w:r>
            <w:r>
              <w:rPr>
                <w:noProof/>
                <w:webHidden/>
              </w:rPr>
              <w:instrText xml:space="preserve"> PAGEREF _Toc509930238 \h </w:instrText>
            </w:r>
            <w:r>
              <w:rPr>
                <w:noProof/>
                <w:webHidden/>
              </w:rPr>
            </w:r>
            <w:r>
              <w:rPr>
                <w:noProof/>
                <w:webHidden/>
              </w:rPr>
              <w:fldChar w:fldCharType="separate"/>
            </w:r>
            <w:r>
              <w:rPr>
                <w:noProof/>
                <w:webHidden/>
              </w:rPr>
              <w:t>3</w:t>
            </w:r>
            <w:r>
              <w:rPr>
                <w:noProof/>
                <w:webHidden/>
              </w:rPr>
              <w:fldChar w:fldCharType="end"/>
            </w:r>
          </w:hyperlink>
        </w:p>
        <w:p w:rsidR="00E25AFB" w:rsidRDefault="00E25AFB">
          <w:pPr>
            <w:pStyle w:val="20"/>
            <w:tabs>
              <w:tab w:val="right" w:leader="dot" w:pos="9060"/>
            </w:tabs>
            <w:rPr>
              <w:rFonts w:eastAsiaTheme="minorEastAsia"/>
              <w:noProof/>
              <w:lang w:val="el-GR" w:eastAsia="el-GR"/>
            </w:rPr>
          </w:pPr>
          <w:hyperlink w:anchor="_Toc509930239" w:history="1">
            <w:r w:rsidRPr="008C4B8B">
              <w:rPr>
                <w:rStyle w:val="-"/>
                <w:noProof/>
              </w:rPr>
              <w:t>Cognitive ecology</w:t>
            </w:r>
            <w:r>
              <w:rPr>
                <w:noProof/>
                <w:webHidden/>
              </w:rPr>
              <w:tab/>
            </w:r>
            <w:r>
              <w:rPr>
                <w:noProof/>
                <w:webHidden/>
              </w:rPr>
              <w:fldChar w:fldCharType="begin"/>
            </w:r>
            <w:r>
              <w:rPr>
                <w:noProof/>
                <w:webHidden/>
              </w:rPr>
              <w:instrText xml:space="preserve"> PAGEREF _Toc509930239 \h </w:instrText>
            </w:r>
            <w:r>
              <w:rPr>
                <w:noProof/>
                <w:webHidden/>
              </w:rPr>
            </w:r>
            <w:r>
              <w:rPr>
                <w:noProof/>
                <w:webHidden/>
              </w:rPr>
              <w:fldChar w:fldCharType="separate"/>
            </w:r>
            <w:r>
              <w:rPr>
                <w:noProof/>
                <w:webHidden/>
              </w:rPr>
              <w:t>3</w:t>
            </w:r>
            <w:r>
              <w:rPr>
                <w:noProof/>
                <w:webHidden/>
              </w:rPr>
              <w:fldChar w:fldCharType="end"/>
            </w:r>
          </w:hyperlink>
        </w:p>
        <w:p w:rsidR="00E25AFB" w:rsidRDefault="00E25AFB">
          <w:pPr>
            <w:pStyle w:val="10"/>
            <w:tabs>
              <w:tab w:val="right" w:leader="dot" w:pos="9060"/>
            </w:tabs>
            <w:rPr>
              <w:rFonts w:eastAsiaTheme="minorEastAsia"/>
              <w:noProof/>
              <w:lang w:val="el-GR" w:eastAsia="el-GR"/>
            </w:rPr>
          </w:pPr>
          <w:hyperlink w:anchor="_Toc509930240" w:history="1">
            <w:r>
              <w:rPr>
                <w:noProof/>
                <w:webHidden/>
              </w:rPr>
              <w:tab/>
            </w:r>
            <w:r>
              <w:rPr>
                <w:noProof/>
                <w:webHidden/>
              </w:rPr>
              <w:fldChar w:fldCharType="begin"/>
            </w:r>
            <w:r>
              <w:rPr>
                <w:noProof/>
                <w:webHidden/>
              </w:rPr>
              <w:instrText xml:space="preserve"> PAGEREF _Toc509930240 \h </w:instrText>
            </w:r>
            <w:r>
              <w:rPr>
                <w:noProof/>
                <w:webHidden/>
              </w:rPr>
            </w:r>
            <w:r>
              <w:rPr>
                <w:noProof/>
                <w:webHidden/>
              </w:rPr>
              <w:fldChar w:fldCharType="separate"/>
            </w:r>
            <w:r>
              <w:rPr>
                <w:noProof/>
                <w:webHidden/>
              </w:rPr>
              <w:t>4</w:t>
            </w:r>
            <w:r>
              <w:rPr>
                <w:noProof/>
                <w:webHidden/>
              </w:rPr>
              <w:fldChar w:fldCharType="end"/>
            </w:r>
          </w:hyperlink>
        </w:p>
        <w:p w:rsidR="00E25AFB" w:rsidRDefault="00E25AFB">
          <w:pPr>
            <w:pStyle w:val="10"/>
            <w:tabs>
              <w:tab w:val="right" w:leader="dot" w:pos="9060"/>
            </w:tabs>
            <w:rPr>
              <w:rFonts w:eastAsiaTheme="minorEastAsia"/>
              <w:noProof/>
              <w:lang w:val="el-GR" w:eastAsia="el-GR"/>
            </w:rPr>
          </w:pPr>
          <w:hyperlink w:anchor="_Toc509930241" w:history="1">
            <w:r w:rsidRPr="008C4B8B">
              <w:rPr>
                <w:rStyle w:val="-"/>
                <w:noProof/>
              </w:rPr>
              <w:t>Human ecology</w:t>
            </w:r>
            <w:r>
              <w:rPr>
                <w:noProof/>
                <w:webHidden/>
              </w:rPr>
              <w:tab/>
            </w:r>
            <w:r>
              <w:rPr>
                <w:noProof/>
                <w:webHidden/>
              </w:rPr>
              <w:fldChar w:fldCharType="begin"/>
            </w:r>
            <w:r>
              <w:rPr>
                <w:noProof/>
                <w:webHidden/>
              </w:rPr>
              <w:instrText xml:space="preserve"> PAGEREF _Toc509930241 \h </w:instrText>
            </w:r>
            <w:r>
              <w:rPr>
                <w:noProof/>
                <w:webHidden/>
              </w:rPr>
            </w:r>
            <w:r>
              <w:rPr>
                <w:noProof/>
                <w:webHidden/>
              </w:rPr>
              <w:fldChar w:fldCharType="separate"/>
            </w:r>
            <w:r>
              <w:rPr>
                <w:noProof/>
                <w:webHidden/>
              </w:rPr>
              <w:t>4</w:t>
            </w:r>
            <w:r>
              <w:rPr>
                <w:noProof/>
                <w:webHidden/>
              </w:rPr>
              <w:fldChar w:fldCharType="end"/>
            </w:r>
          </w:hyperlink>
        </w:p>
        <w:p w:rsidR="00E25AFB" w:rsidRDefault="00E25AFB">
          <w:pPr>
            <w:pStyle w:val="20"/>
            <w:tabs>
              <w:tab w:val="right" w:leader="dot" w:pos="9060"/>
            </w:tabs>
            <w:rPr>
              <w:rFonts w:eastAsiaTheme="minorEastAsia"/>
              <w:noProof/>
              <w:lang w:val="el-GR" w:eastAsia="el-GR"/>
            </w:rPr>
          </w:pPr>
          <w:hyperlink w:anchor="_Toc509930242" w:history="1">
            <w:r w:rsidRPr="008C4B8B">
              <w:rPr>
                <w:rStyle w:val="-"/>
                <w:noProof/>
              </w:rPr>
              <w:t>Restoration and management</w:t>
            </w:r>
            <w:r>
              <w:rPr>
                <w:noProof/>
                <w:webHidden/>
              </w:rPr>
              <w:tab/>
            </w:r>
            <w:r>
              <w:rPr>
                <w:noProof/>
                <w:webHidden/>
              </w:rPr>
              <w:fldChar w:fldCharType="begin"/>
            </w:r>
            <w:r>
              <w:rPr>
                <w:noProof/>
                <w:webHidden/>
              </w:rPr>
              <w:instrText xml:space="preserve"> PAGEREF _Toc509930242 \h </w:instrText>
            </w:r>
            <w:r>
              <w:rPr>
                <w:noProof/>
                <w:webHidden/>
              </w:rPr>
            </w:r>
            <w:r>
              <w:rPr>
                <w:noProof/>
                <w:webHidden/>
              </w:rPr>
              <w:fldChar w:fldCharType="separate"/>
            </w:r>
            <w:r>
              <w:rPr>
                <w:noProof/>
                <w:webHidden/>
              </w:rPr>
              <w:t>4</w:t>
            </w:r>
            <w:r>
              <w:rPr>
                <w:noProof/>
                <w:webHidden/>
              </w:rPr>
              <w:fldChar w:fldCharType="end"/>
            </w:r>
          </w:hyperlink>
        </w:p>
        <w:p w:rsidR="00E25AFB" w:rsidRDefault="00E25AFB">
          <w:pPr>
            <w:pStyle w:val="10"/>
            <w:tabs>
              <w:tab w:val="right" w:leader="dot" w:pos="9060"/>
            </w:tabs>
            <w:rPr>
              <w:rFonts w:eastAsiaTheme="minorEastAsia"/>
              <w:noProof/>
              <w:lang w:val="el-GR" w:eastAsia="el-GR"/>
            </w:rPr>
          </w:pPr>
          <w:hyperlink w:anchor="_Toc509930243" w:history="1">
            <w:r w:rsidRPr="008C4B8B">
              <w:rPr>
                <w:rStyle w:val="-"/>
                <w:noProof/>
              </w:rPr>
              <w:t>Relation to the environment</w:t>
            </w:r>
            <w:r>
              <w:rPr>
                <w:noProof/>
                <w:webHidden/>
              </w:rPr>
              <w:tab/>
            </w:r>
            <w:r>
              <w:rPr>
                <w:noProof/>
                <w:webHidden/>
              </w:rPr>
              <w:fldChar w:fldCharType="begin"/>
            </w:r>
            <w:r>
              <w:rPr>
                <w:noProof/>
                <w:webHidden/>
              </w:rPr>
              <w:instrText xml:space="preserve"> PAGEREF _Toc509930243 \h </w:instrText>
            </w:r>
            <w:r>
              <w:rPr>
                <w:noProof/>
                <w:webHidden/>
              </w:rPr>
            </w:r>
            <w:r>
              <w:rPr>
                <w:noProof/>
                <w:webHidden/>
              </w:rPr>
              <w:fldChar w:fldCharType="separate"/>
            </w:r>
            <w:r>
              <w:rPr>
                <w:noProof/>
                <w:webHidden/>
              </w:rPr>
              <w:t>5</w:t>
            </w:r>
            <w:r>
              <w:rPr>
                <w:noProof/>
                <w:webHidden/>
              </w:rPr>
              <w:fldChar w:fldCharType="end"/>
            </w:r>
          </w:hyperlink>
        </w:p>
        <w:p w:rsidR="00E25AFB" w:rsidRDefault="00E25AFB">
          <w:pPr>
            <w:pStyle w:val="20"/>
            <w:tabs>
              <w:tab w:val="right" w:leader="dot" w:pos="9060"/>
            </w:tabs>
            <w:rPr>
              <w:rFonts w:eastAsiaTheme="minorEastAsia"/>
              <w:noProof/>
              <w:lang w:val="el-GR" w:eastAsia="el-GR"/>
            </w:rPr>
          </w:pPr>
          <w:hyperlink w:anchor="_Toc509930244" w:history="1">
            <w:r w:rsidRPr="008C4B8B">
              <w:rPr>
                <w:rStyle w:val="-"/>
                <w:noProof/>
              </w:rPr>
              <w:t>Disturbance and resilience</w:t>
            </w:r>
            <w:r>
              <w:rPr>
                <w:noProof/>
                <w:webHidden/>
              </w:rPr>
              <w:tab/>
            </w:r>
            <w:r>
              <w:rPr>
                <w:noProof/>
                <w:webHidden/>
              </w:rPr>
              <w:fldChar w:fldCharType="begin"/>
            </w:r>
            <w:r>
              <w:rPr>
                <w:noProof/>
                <w:webHidden/>
              </w:rPr>
              <w:instrText xml:space="preserve"> PAGEREF _Toc509930244 \h </w:instrText>
            </w:r>
            <w:r>
              <w:rPr>
                <w:noProof/>
                <w:webHidden/>
              </w:rPr>
            </w:r>
            <w:r>
              <w:rPr>
                <w:noProof/>
                <w:webHidden/>
              </w:rPr>
              <w:fldChar w:fldCharType="separate"/>
            </w:r>
            <w:r>
              <w:rPr>
                <w:noProof/>
                <w:webHidden/>
              </w:rPr>
              <w:t>5</w:t>
            </w:r>
            <w:r>
              <w:rPr>
                <w:noProof/>
                <w:webHidden/>
              </w:rPr>
              <w:fldChar w:fldCharType="end"/>
            </w:r>
          </w:hyperlink>
        </w:p>
        <w:p w:rsidR="00E25AFB" w:rsidRDefault="00E25AFB">
          <w:pPr>
            <w:rPr>
              <w:lang w:val="el-GR"/>
            </w:rPr>
          </w:pPr>
          <w:r>
            <w:rPr>
              <w:lang w:val="el-GR"/>
            </w:rPr>
            <w:fldChar w:fldCharType="end"/>
          </w:r>
        </w:p>
      </w:sdtContent>
    </w:sdt>
    <w:p w:rsidR="00C25F74" w:rsidRDefault="00C25F74" w:rsidP="000B7A98">
      <w:pPr>
        <w:pStyle w:val="1"/>
        <w:spacing w:line="360" w:lineRule="auto"/>
        <w:jc w:val="center"/>
      </w:pPr>
      <w:bookmarkStart w:id="10" w:name="_Toc509930236"/>
      <w:bookmarkStart w:id="11" w:name="_GoBack"/>
      <w:bookmarkEnd w:id="11"/>
      <w:r w:rsidRPr="00C25F74">
        <w:t>Ecological complexity</w:t>
      </w:r>
      <w:bookmarkEnd w:id="10"/>
    </w:p>
    <w:p w:rsidR="00C25F74" w:rsidRPr="00C25F74" w:rsidRDefault="00C25F74" w:rsidP="00685646">
      <w:pPr>
        <w:pStyle w:val="a0"/>
      </w:pPr>
      <w:r w:rsidRPr="00C25F74">
        <w:t xml:space="preserve">Complexity is understood as a large computational effort needed to piece together numerous interacting parts exceeding the iterative memory capacity of the human mind. Global patterns of biological diversity are complex. This </w:t>
      </w:r>
      <w:proofErr w:type="spellStart"/>
      <w:r w:rsidRPr="00C25F74">
        <w:t>biocomplexity</w:t>
      </w:r>
      <w:proofErr w:type="spellEnd"/>
      <w:r w:rsidRPr="00C25F74">
        <w:t xml:space="preserve"> stems from the interplay among ecological processes that operate and influence patterns at different scales that grade into each other, such as transitional areas or ecotones spanning landscapes. Complexity stems from the interplay among levels of biological organization as energy, and matter is integrated into larger units that superimpose onto the smaller parts. "What were wholes on one level become parts on a higher one."[95]:209 Small scale patterns do not necessarily explain large scale phenomena, otherwise captured in the expression (coined by Aristotle) 'the sum is greater than the parts'</w:t>
      </w:r>
      <w:proofErr w:type="gramStart"/>
      <w:r w:rsidRPr="00C25F74">
        <w:t>.[</w:t>
      </w:r>
      <w:proofErr w:type="gramEnd"/>
      <w:r w:rsidRPr="00C25F74">
        <w:t>96][97][E]</w:t>
      </w:r>
    </w:p>
    <w:p w:rsidR="00C25F74" w:rsidRDefault="00C25F74" w:rsidP="00685646">
      <w:pPr>
        <w:pStyle w:val="a0"/>
      </w:pPr>
      <w:r w:rsidRPr="00C25F74">
        <w:t>"Complexity in ecology is of at least six distinct types: spatial, temporal, structural, process, behavioral, and geometric."[98]:3 From these principles, ecologists have identified emergent and self-organizing phenomena that operate at different environmental scales of influence, ranging from molecular to planetary, and these require different explanations at each integrative level.[48][99] Ecological complexity relates to the dynamic resilience of ecosystems that transition to multiple shifting steady-states directed by random fluctuations of history.[9][100] Long-term ecological studies provide important track records to better understand the complexity and resilience of ecosystems over longer temporal and broader spatial scales. These studies are managed by the International Long Term Ecological Network (LTER)</w:t>
      </w:r>
      <w:proofErr w:type="gramStart"/>
      <w:r w:rsidRPr="00C25F74">
        <w:t>.[</w:t>
      </w:r>
      <w:proofErr w:type="gramEnd"/>
      <w:r w:rsidRPr="00C25F74">
        <w:t xml:space="preserve">101] The longest experiment in existence is the Park Grass Experiment, which was </w:t>
      </w:r>
      <w:r w:rsidRPr="00C25F74">
        <w:lastRenderedPageBreak/>
        <w:t>initiated in 1856.[102] Another example is the Hubbard Brook study, which has been in operation since 1960.[103]</w:t>
      </w:r>
    </w:p>
    <w:p w:rsidR="00C25F74" w:rsidRDefault="00C25F74" w:rsidP="00685646">
      <w:pPr>
        <w:pStyle w:val="2"/>
      </w:pPr>
      <w:bookmarkStart w:id="12" w:name="_Toc509930237"/>
      <w:r>
        <w:t>Holism</w:t>
      </w:r>
      <w:bookmarkEnd w:id="12"/>
    </w:p>
    <w:p w:rsidR="00C25F74" w:rsidRPr="00C25F74" w:rsidRDefault="00C25F74" w:rsidP="00685646">
      <w:pPr>
        <w:pStyle w:val="a0"/>
      </w:pPr>
      <w:r w:rsidRPr="00C25F74">
        <w:t>Holism remains a critical part of the theoretical foundation in contemporary ecological studies. Holism addresses the biological organization of life that self-organizes into layers of emergent whole systems that function according to non-reducible properties. This means that higher order patterns of a whole functional system, such as an ecosystem, cannot be predicted or understood by a simple summation of the parts.[104] "New properties emerge because the components interact, not because the basic nature of the components is changed."[6]:8</w:t>
      </w:r>
    </w:p>
    <w:p w:rsidR="00C25F74" w:rsidRDefault="00C25F74" w:rsidP="00685646">
      <w:pPr>
        <w:pStyle w:val="a0"/>
      </w:pPr>
      <w:r w:rsidRPr="00C25F74">
        <w:t xml:space="preserve">Ecological studies are necessarily holistic as opposed to </w:t>
      </w:r>
      <w:proofErr w:type="spellStart"/>
      <w:r w:rsidRPr="00C25F74">
        <w:t>reductionistic</w:t>
      </w:r>
      <w:proofErr w:type="spellEnd"/>
      <w:r w:rsidRPr="00C25F74">
        <w:t>.[36][99][105] Holism has three scientific meanings or uses that identify with ecology: 1) the mechanistic complexity of ecosystems, 2) the practical description of patterns in quantitative reductionist terms where correlations may be identified but nothing is understood about the causal relations without reference to the whole system, which leads to 3) a metaphysical hierarchy whereby the causal relations of larger systems are understood without reference to the smaller parts. Scientific holism differs from mysticism that has appropriat</w:t>
      </w:r>
      <w:r w:rsidR="00502D47">
        <w:t xml:space="preserve">ed the same term. </w:t>
      </w:r>
    </w:p>
    <w:p w:rsidR="00C25F74" w:rsidRDefault="00C25F74" w:rsidP="00685646"/>
    <w:p w:rsidR="00685646" w:rsidRDefault="00685646" w:rsidP="00685646"/>
    <w:p w:rsidR="00685646" w:rsidRDefault="00685646" w:rsidP="000B7A98">
      <w:pPr>
        <w:pStyle w:val="1"/>
        <w:spacing w:line="360" w:lineRule="auto"/>
        <w:jc w:val="center"/>
      </w:pPr>
      <w:bookmarkStart w:id="13" w:name="_Toc509930238"/>
      <w:r w:rsidRPr="00685646">
        <w:t>Relation to evolution</w:t>
      </w:r>
      <w:bookmarkEnd w:id="13"/>
    </w:p>
    <w:p w:rsidR="00C25F74" w:rsidRDefault="00C25F74" w:rsidP="00685646">
      <w:pPr>
        <w:pStyle w:val="a0"/>
      </w:pPr>
      <w:r w:rsidRPr="00C25F74">
        <w:t xml:space="preserve">Ecology and evolutionary biology are considered sister disciplines of the life sciences. Natural selection, life history, development, adaptation, populations, and inheritance are examples of concepts that thread equally into ecological and evolutionary theory. Morphological, </w:t>
      </w:r>
      <w:proofErr w:type="spellStart"/>
      <w:r w:rsidRPr="00C25F74">
        <w:t>behavioural</w:t>
      </w:r>
      <w:proofErr w:type="spellEnd"/>
      <w:r w:rsidRPr="00C25F74">
        <w:t xml:space="preserve">, and genetic traits, for example, can be mapped onto evolutionary trees to study the historical development of a species in relation to their functions and roles in different ecological circumstances. In this framework, the analytical tools of ecologists and evolutionists overlap as they organize, classify, and investigate life through common systematic principals, such as </w:t>
      </w:r>
      <w:proofErr w:type="spellStart"/>
      <w:r w:rsidRPr="00C25F74">
        <w:t>phylogenetics</w:t>
      </w:r>
      <w:proofErr w:type="spellEnd"/>
      <w:r w:rsidRPr="00C25F74">
        <w:t xml:space="preserve"> or the Linnaean system of taxonomy</w:t>
      </w:r>
      <w:proofErr w:type="gramStart"/>
      <w:r w:rsidRPr="00C25F74">
        <w:t>.[</w:t>
      </w:r>
      <w:proofErr w:type="gramEnd"/>
      <w:r w:rsidRPr="00C25F74">
        <w:t>107] The two disciplines often appear together, such as in the title of the journal Trends in Ecology and Evolution.[108] There is no sharp boundary separating ecology from evolution, and they differ more in</w:t>
      </w:r>
      <w:r w:rsidR="00685646">
        <w:t xml:space="preserve"> their areas of applied focus. </w:t>
      </w:r>
    </w:p>
    <w:p w:rsidR="00C25F74" w:rsidRPr="00C25F74" w:rsidRDefault="00572085" w:rsidP="00685646">
      <w:pPr>
        <w:pStyle w:val="2"/>
      </w:pPr>
      <w:bookmarkStart w:id="14" w:name="_Toc509930239"/>
      <w:r>
        <w:lastRenderedPageBreak/>
        <w:t>Cognitive ecology</w:t>
      </w:r>
      <w:bookmarkEnd w:id="14"/>
    </w:p>
    <w:p w:rsidR="00572085" w:rsidRDefault="00C25F74" w:rsidP="00685646">
      <w:pPr>
        <w:pStyle w:val="a0"/>
      </w:pPr>
      <w:r w:rsidRPr="00C25F74">
        <w:t>Cognitive ecology integrates theory and observations from evolutionary ecology and neurobiology, primarily cognitive science, in order to understand the effect that animal interaction with their habitat has on their cognitive systems and how those systems restrict behavior within an ecological and evolutionary framework</w:t>
      </w:r>
      <w:proofErr w:type="gramStart"/>
      <w:r w:rsidRPr="00C25F74">
        <w:t>.[</w:t>
      </w:r>
      <w:proofErr w:type="gramEnd"/>
      <w:r w:rsidRPr="00C25F74">
        <w:t xml:space="preserve">128] "Until recently, however, cognitive scientists have not paid sufficient attention to the fundamental fact that cognitive traits evolved under particular natural settings. With consideration of the selection pressure on cognition, cognitive ecology can contribute intellectual coherence to the multidisciplinary study of cognition."[129][130] As a study involving the 'coupling' or interactions between organism and environment, cognitive ecology is closely related to </w:t>
      </w:r>
      <w:proofErr w:type="spellStart"/>
      <w:r w:rsidRPr="00C25F74">
        <w:t>enactivism</w:t>
      </w:r>
      <w:proofErr w:type="spellEnd"/>
      <w:r w:rsidRPr="00C25F74">
        <w:t>,[128] a field based upon the view that "...we must see the organism and environment as bound together in reciprocal specification and selection...".[131]</w:t>
      </w:r>
    </w:p>
    <w:p w:rsidR="00572085" w:rsidRDefault="00572085" w:rsidP="00685646">
      <w:pPr>
        <w:pStyle w:val="a0"/>
      </w:pPr>
      <w:r>
        <w:br w:type="page"/>
      </w:r>
    </w:p>
    <w:p w:rsidR="00316B16" w:rsidRPr="000B7A98" w:rsidRDefault="00316B16" w:rsidP="00685646">
      <w:pPr>
        <w:pStyle w:val="1"/>
      </w:pPr>
      <w:bookmarkStart w:id="15" w:name="_Toc509930240"/>
      <w:r>
        <w:rPr>
          <w:noProof/>
          <w:lang w:val="el-GR" w:eastAsia="el-GR"/>
        </w:rPr>
        <w:lastRenderedPageBreak/>
        <w:drawing>
          <wp:anchor distT="0" distB="0" distL="114300" distR="114300" simplePos="0" relativeHeight="251658240" behindDoc="1" locked="0" layoutInCell="1" allowOverlap="1" wp14:anchorId="789EDF43" wp14:editId="01E807A0">
            <wp:simplePos x="0" y="0"/>
            <wp:positionH relativeFrom="column">
              <wp:posOffset>509270</wp:posOffset>
            </wp:positionH>
            <wp:positionV relativeFrom="paragraph">
              <wp:posOffset>-138430</wp:posOffset>
            </wp:positionV>
            <wp:extent cx="4743450" cy="3400964"/>
            <wp:effectExtent l="0" t="0" r="0" b="9525"/>
            <wp:wrapNone/>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34321.png"/>
                    <pic:cNvPicPr/>
                  </pic:nvPicPr>
                  <pic:blipFill>
                    <a:blip r:embed="rId9">
                      <a:extLst>
                        <a:ext uri="{28A0092B-C50C-407E-A947-70E740481C1C}">
                          <a14:useLocalDpi xmlns:a14="http://schemas.microsoft.com/office/drawing/2010/main" val="0"/>
                        </a:ext>
                      </a:extLst>
                    </a:blip>
                    <a:stretch>
                      <a:fillRect/>
                    </a:stretch>
                  </pic:blipFill>
                  <pic:spPr>
                    <a:xfrm>
                      <a:off x="0" y="0"/>
                      <a:ext cx="4743450" cy="3400964"/>
                    </a:xfrm>
                    <a:prstGeom prst="rect">
                      <a:avLst/>
                    </a:prstGeom>
                  </pic:spPr>
                </pic:pic>
              </a:graphicData>
            </a:graphic>
            <wp14:sizeRelH relativeFrom="page">
              <wp14:pctWidth>0</wp14:pctWidth>
            </wp14:sizeRelH>
            <wp14:sizeRelV relativeFrom="page">
              <wp14:pctHeight>0</wp14:pctHeight>
            </wp14:sizeRelV>
          </wp:anchor>
        </w:drawing>
      </w:r>
      <w:bookmarkEnd w:id="15"/>
    </w:p>
    <w:p w:rsidR="00572085" w:rsidRDefault="00572085" w:rsidP="00685646">
      <w:pPr>
        <w:pStyle w:val="1"/>
      </w:pPr>
      <w:bookmarkStart w:id="16" w:name="_Toc509930241"/>
      <w:r w:rsidRPr="00572085">
        <w:t>Human ecology</w:t>
      </w:r>
      <w:bookmarkEnd w:id="16"/>
    </w:p>
    <w:p w:rsidR="00572085" w:rsidRPr="00572085" w:rsidRDefault="00572085" w:rsidP="00685646">
      <w:pPr>
        <w:pStyle w:val="a0"/>
      </w:pPr>
      <w:r w:rsidRPr="00572085">
        <w:t>Ecology is as much a biological science as it is a human science</w:t>
      </w:r>
      <w:proofErr w:type="gramStart"/>
      <w:r w:rsidRPr="00572085">
        <w:t>.[</w:t>
      </w:r>
      <w:proofErr w:type="gramEnd"/>
      <w:r w:rsidRPr="00572085">
        <w:t>6] Human ecology is an interdisciplinary investigation into the ecology of our species. "Human ecology may be defined: (1) from a bioecological standpoint as the study of man as the ecological dominant in plant and animal communities and systems; (2) from a bioecological standpoint as simply another animal affecting and being affected by his physical environment; and (3) as a human being, somehow different from animal life in general, interacting with physical and modified environments in a distinctive and creative way. A truly interdisciplinary human ecology will most likely address itself to all three."[157]:3 The term was formally introduced in 1921, but many sociologists, geographers, psychologists, and other disciplines were interested in human relations to natural systems centuries prior, especially in the late 19th century.[157][158]</w:t>
      </w:r>
    </w:p>
    <w:p w:rsidR="00572085" w:rsidRDefault="00572085" w:rsidP="00685646">
      <w:pPr>
        <w:pStyle w:val="a0"/>
      </w:pPr>
      <w:r w:rsidRPr="00572085">
        <w:t xml:space="preserve">The ecological complexities human beings are facing through the technological transformation of the planetary biome </w:t>
      </w:r>
      <w:proofErr w:type="gramStart"/>
      <w:r w:rsidRPr="00572085">
        <w:t>has</w:t>
      </w:r>
      <w:proofErr w:type="gramEnd"/>
      <w:r w:rsidRPr="00572085">
        <w:t xml:space="preserve"> brought on the Anthropocene. The unique set of circumstances has generated the need for a new unifying science called coupled human and natural systems that builds upon, but moves beyond the field of human ecology</w:t>
      </w:r>
      <w:proofErr w:type="gramStart"/>
      <w:r w:rsidRPr="00572085">
        <w:t>.[</w:t>
      </w:r>
      <w:proofErr w:type="gramEnd"/>
      <w:r w:rsidRPr="00572085">
        <w:t xml:space="preserve">104] Ecosystems tie into human societies through the critical and </w:t>
      </w:r>
      <w:proofErr w:type="spellStart"/>
      <w:r w:rsidRPr="00572085">
        <w:t>all encompassing</w:t>
      </w:r>
      <w:proofErr w:type="spellEnd"/>
      <w:r w:rsidRPr="00572085">
        <w:t xml:space="preserve"> life-supporting functions they sustain. In recognition of these functions and the incapability of traditional economic valuation methods to see the value in ecosystems, there has been a surge of interest in social-natural capital, which provides the means to put a value on the stock and use of information and materials stemming from ecosystem goods and services. </w:t>
      </w:r>
    </w:p>
    <w:p w:rsidR="00572085" w:rsidRDefault="00572085" w:rsidP="00685646">
      <w:pPr>
        <w:pStyle w:val="2"/>
      </w:pPr>
      <w:bookmarkStart w:id="17" w:name="_Toc509930242"/>
      <w:r w:rsidRPr="00572085">
        <w:t>Restoration and management</w:t>
      </w:r>
      <w:bookmarkEnd w:id="17"/>
    </w:p>
    <w:p w:rsidR="00572085" w:rsidRPr="000B7A98" w:rsidRDefault="00572085" w:rsidP="00685646">
      <w:pPr>
        <w:pStyle w:val="a0"/>
      </w:pPr>
      <w:r w:rsidRPr="00572085">
        <w:t>Ecology is an employed science of restoration, repairing disturbed sites through human intervention, in natural resource management, and in environmental impact assessments. Edward O. Wilson predicted in 1992 that the 21st century "will be the era of restoration in ecology"</w:t>
      </w:r>
      <w:proofErr w:type="gramStart"/>
      <w:r w:rsidRPr="00572085">
        <w:t>.[</w:t>
      </w:r>
      <w:proofErr w:type="gramEnd"/>
      <w:r w:rsidRPr="00572085">
        <w:t xml:space="preserve">163] Ecological science has boomed in the industrial investment of restoring ecosystems and their processes in abandoned sites after disturbance. Natural resource managers, in forestry, for example, employ ecologists to develop, adapt, and implement ecosystem based methods into the planning, operation, and restoration phases of land-use. </w:t>
      </w:r>
    </w:p>
    <w:p w:rsidR="00316B16" w:rsidRPr="000B7A98" w:rsidRDefault="00316B16" w:rsidP="00685646">
      <w:pPr>
        <w:pStyle w:val="a0"/>
      </w:pPr>
    </w:p>
    <w:p w:rsidR="00316B16" w:rsidRPr="000B7A98" w:rsidRDefault="00316B16" w:rsidP="00685646">
      <w:pPr>
        <w:pStyle w:val="a0"/>
      </w:pPr>
    </w:p>
    <w:p w:rsidR="00316B16" w:rsidRPr="000B7A98" w:rsidRDefault="00316B16" w:rsidP="00685646">
      <w:pPr>
        <w:pStyle w:val="a0"/>
      </w:pPr>
    </w:p>
    <w:p w:rsidR="00316B16" w:rsidRPr="000B7A98" w:rsidRDefault="00316B16" w:rsidP="00685646">
      <w:pPr>
        <w:pStyle w:val="a0"/>
      </w:pPr>
    </w:p>
    <w:p w:rsidR="00572085" w:rsidRDefault="00572085" w:rsidP="00685646">
      <w:pPr>
        <w:pStyle w:val="a0"/>
      </w:pPr>
      <w:r>
        <w:br w:type="page"/>
      </w:r>
    </w:p>
    <w:p w:rsidR="00572085" w:rsidRPr="00572085" w:rsidRDefault="00572085" w:rsidP="000B7A98">
      <w:pPr>
        <w:pStyle w:val="1"/>
        <w:spacing w:line="360" w:lineRule="auto"/>
        <w:jc w:val="center"/>
      </w:pPr>
      <w:bookmarkStart w:id="18" w:name="_Toc509930243"/>
      <w:r w:rsidRPr="00572085">
        <w:lastRenderedPageBreak/>
        <w:t>Re</w:t>
      </w:r>
      <w:r>
        <w:t>lation to the environment</w:t>
      </w:r>
      <w:bookmarkEnd w:id="18"/>
    </w:p>
    <w:p w:rsidR="00572085" w:rsidRPr="00572085" w:rsidRDefault="00572085" w:rsidP="00685646">
      <w:pPr>
        <w:pStyle w:val="a0"/>
      </w:pPr>
      <w:r w:rsidRPr="00572085">
        <w:t>The environment of ecosystems includes both physical parameters and biotic attributes. It is dynamically interlinked, and contains resources for organisms at any time throughout their life cycle</w:t>
      </w:r>
      <w:proofErr w:type="gramStart"/>
      <w:r w:rsidRPr="00572085">
        <w:t>.[</w:t>
      </w:r>
      <w:proofErr w:type="gramEnd"/>
      <w:r w:rsidRPr="00572085">
        <w:t xml:space="preserve">6][166] Like ecology, the term environment has different conceptual meanings and overlaps with the concept of nature. Environment "includes the physical world, the social world of human relations and the built world of human creation."[167]:62 </w:t>
      </w:r>
      <w:proofErr w:type="gramStart"/>
      <w:r w:rsidRPr="00572085">
        <w:t>The</w:t>
      </w:r>
      <w:proofErr w:type="gramEnd"/>
      <w:r w:rsidRPr="00572085">
        <w:t xml:space="preserve"> physical environment is external to the level of biological organization under investigation, including abiotic factors such as temperature, radiation, light, chemistry, climate and geology. The biotic environment includes genes, cells, organisms, members of the same species (conspecifics) and other species that share a habitat</w:t>
      </w:r>
      <w:proofErr w:type="gramStart"/>
      <w:r w:rsidRPr="00572085">
        <w:t>.[</w:t>
      </w:r>
      <w:proofErr w:type="gramEnd"/>
      <w:r w:rsidRPr="00572085">
        <w:t>168]</w:t>
      </w:r>
    </w:p>
    <w:p w:rsidR="00572085" w:rsidRDefault="00572085" w:rsidP="00685646">
      <w:pPr>
        <w:pStyle w:val="a0"/>
      </w:pPr>
      <w:r w:rsidRPr="00572085">
        <w:t xml:space="preserve">The distinction between external and internal environments, however, is an abstraction parsing life and environment into units or facts that are inseparable in reality. There is an interpenetration of cause and effect between the environment and life. The laws of thermodynamics, for example, apply to ecology by means of its physical state. With an understanding of metabolic and thermodynamic principles, a complete accounting of energy and material flow can be traced through an ecosystem. In this way, the environmental and ecological relations are studied through reference to conceptually manageable and isolated material parts. After the effective environmental components are understood through reference to their causes; however, they conceptually link back together as an integrated whole, or </w:t>
      </w:r>
      <w:proofErr w:type="spellStart"/>
      <w:r w:rsidRPr="00572085">
        <w:t>holocoenotic</w:t>
      </w:r>
      <w:proofErr w:type="spellEnd"/>
      <w:r w:rsidRPr="00572085">
        <w:t xml:space="preserve"> system as it was once called. This is known as the dialectical approach to ecology. The dialectical approach examines the parts, but integrates the organism and the environment into a dynamic whole (or umwelt). Change in one ecological or environmental factor can concurrently affect the dynamic state of an entire ecosystem</w:t>
      </w:r>
      <w:proofErr w:type="gramStart"/>
      <w:r w:rsidRPr="00572085">
        <w:t>.[</w:t>
      </w:r>
      <w:proofErr w:type="gramEnd"/>
      <w:r w:rsidRPr="00572085">
        <w:t>36][169]</w:t>
      </w:r>
    </w:p>
    <w:p w:rsidR="00572085" w:rsidRPr="00572085" w:rsidRDefault="00572085" w:rsidP="00685646">
      <w:pPr>
        <w:pStyle w:val="2"/>
      </w:pPr>
      <w:bookmarkStart w:id="19" w:name="_Toc509930244"/>
      <w:r>
        <w:t>Disturbance and resilience</w:t>
      </w:r>
      <w:bookmarkEnd w:id="19"/>
    </w:p>
    <w:p w:rsidR="00E13B10" w:rsidRPr="00E13B10" w:rsidRDefault="00572085" w:rsidP="00685646">
      <w:pPr>
        <w:pStyle w:val="a0"/>
      </w:pPr>
      <w:r w:rsidRPr="00572085">
        <w:t>Ecosystems are regularly confronted with natural environmental variations and disturbances over time and geographic space. A disturbance is any process that removes biomass from a community, such as a fire, flood, drought, or predation.[170] Disturbances occur over vastly different ranges in terms of magnitudes as well as distances and time periods,[171] and are both the cause and product of natural fluctuations in death rates, species assemblages, and biomass densities within an ecological community. These disturbances create places of renewal where new directions emerge from the patchwork of natural experimentation and opportunity</w:t>
      </w:r>
      <w:proofErr w:type="gramStart"/>
      <w:r w:rsidRPr="00572085">
        <w:t>.[</w:t>
      </w:r>
      <w:proofErr w:type="gramEnd"/>
      <w:r w:rsidRPr="00572085">
        <w:t>170][172][173] Ecological resilience is a cornerstone theory in ecosystem management. Biodiversity fuels the resilience of ecosystems acting as a kind of regenerative insurance</w:t>
      </w:r>
      <w:proofErr w:type="gramStart"/>
      <w:r w:rsidRPr="00572085">
        <w:t>.[</w:t>
      </w:r>
      <w:proofErr w:type="gramEnd"/>
      <w:r w:rsidRPr="00572085">
        <w:t>173]</w:t>
      </w:r>
      <w:r w:rsidR="00E13B10" w:rsidRPr="00E13B10">
        <w:t xml:space="preserve"> </w:t>
      </w:r>
    </w:p>
    <w:p w:rsidR="00E13B10" w:rsidRPr="00E13B10" w:rsidRDefault="00E13B10" w:rsidP="00E13B10">
      <w:pPr>
        <w:pStyle w:val="a0"/>
      </w:pPr>
      <w:r w:rsidRPr="00E13B10">
        <w:br w:type="page"/>
      </w:r>
    </w:p>
    <w:tbl>
      <w:tblPr>
        <w:tblStyle w:val="a8"/>
        <w:tblW w:w="9000" w:type="dxa"/>
        <w:tblLook w:val="0000" w:firstRow="0" w:lastRow="0" w:firstColumn="0" w:lastColumn="0" w:noHBand="0" w:noVBand="0"/>
      </w:tblPr>
      <w:tblGrid>
        <w:gridCol w:w="1650"/>
        <w:gridCol w:w="1980"/>
        <w:gridCol w:w="1890"/>
        <w:gridCol w:w="1770"/>
        <w:gridCol w:w="1710"/>
      </w:tblGrid>
      <w:tr w:rsidR="00E13B10" w:rsidTr="002B3F84">
        <w:trPr>
          <w:cnfStyle w:val="000000100000" w:firstRow="0" w:lastRow="0" w:firstColumn="0" w:lastColumn="0" w:oddVBand="0" w:evenVBand="0" w:oddHBand="1" w:evenHBand="0" w:firstRowFirstColumn="0" w:firstRowLastColumn="0" w:lastRowFirstColumn="0" w:lastRowLastColumn="0"/>
          <w:trHeight w:val="568"/>
        </w:trPr>
        <w:tc>
          <w:tcPr>
            <w:cnfStyle w:val="000010000000" w:firstRow="0" w:lastRow="0" w:firstColumn="0" w:lastColumn="0" w:oddVBand="1" w:evenVBand="0" w:oddHBand="0" w:evenHBand="0" w:firstRowFirstColumn="0" w:firstRowLastColumn="0" w:lastRowFirstColumn="0" w:lastRowLastColumn="0"/>
            <w:tcW w:w="1650" w:type="dxa"/>
          </w:tcPr>
          <w:p w:rsidR="00E13B10" w:rsidRDefault="002B3F84" w:rsidP="002B3F84">
            <w:r>
              <w:lastRenderedPageBreak/>
              <w:t xml:space="preserve">     </w:t>
            </w:r>
            <w:r w:rsidR="00E13B10">
              <w:t>LESSON</w:t>
            </w:r>
          </w:p>
        </w:tc>
        <w:tc>
          <w:tcPr>
            <w:tcW w:w="1980" w:type="dxa"/>
          </w:tcPr>
          <w:p w:rsidR="00E13B10" w:rsidRDefault="002B3F84" w:rsidP="002B3F84">
            <w:pPr>
              <w:cnfStyle w:val="000000100000" w:firstRow="0" w:lastRow="0" w:firstColumn="0" w:lastColumn="0" w:oddVBand="0" w:evenVBand="0" w:oddHBand="1" w:evenHBand="0" w:firstRowFirstColumn="0" w:firstRowLastColumn="0" w:lastRowFirstColumn="0" w:lastRowLastColumn="0"/>
            </w:pPr>
            <w:r>
              <w:t xml:space="preserve">         </w:t>
            </w:r>
            <w:r w:rsidR="00E13B10">
              <w:t>TOPIC</w:t>
            </w:r>
          </w:p>
        </w:tc>
        <w:tc>
          <w:tcPr>
            <w:cnfStyle w:val="000010000000" w:firstRow="0" w:lastRow="0" w:firstColumn="0" w:lastColumn="0" w:oddVBand="1" w:evenVBand="0" w:oddHBand="0" w:evenHBand="0" w:firstRowFirstColumn="0" w:firstRowLastColumn="0" w:lastRowFirstColumn="0" w:lastRowLastColumn="0"/>
            <w:tcW w:w="1890" w:type="dxa"/>
          </w:tcPr>
          <w:p w:rsidR="00E13B10" w:rsidRDefault="002B3F84" w:rsidP="002B3F84">
            <w:r>
              <w:t xml:space="preserve">   ASSIGNMENT</w:t>
            </w:r>
          </w:p>
        </w:tc>
        <w:tc>
          <w:tcPr>
            <w:tcW w:w="1770" w:type="dxa"/>
          </w:tcPr>
          <w:p w:rsidR="00E13B10" w:rsidRDefault="002B3F84" w:rsidP="002B3F84">
            <w:pPr>
              <w:cnfStyle w:val="000000100000" w:firstRow="0" w:lastRow="0" w:firstColumn="0" w:lastColumn="0" w:oddVBand="0" w:evenVBand="0" w:oddHBand="1" w:evenHBand="0" w:firstRowFirstColumn="0" w:firstRowLastColumn="0" w:lastRowFirstColumn="0" w:lastRowLastColumn="0"/>
            </w:pPr>
            <w:r>
              <w:t xml:space="preserve">      POINTS</w:t>
            </w:r>
          </w:p>
        </w:tc>
        <w:tc>
          <w:tcPr>
            <w:cnfStyle w:val="000010000000" w:firstRow="0" w:lastRow="0" w:firstColumn="0" w:lastColumn="0" w:oddVBand="1" w:evenVBand="0" w:oddHBand="0" w:evenHBand="0" w:firstRowFirstColumn="0" w:firstRowLastColumn="0" w:lastRowFirstColumn="0" w:lastRowLastColumn="0"/>
            <w:tcW w:w="1710" w:type="dxa"/>
          </w:tcPr>
          <w:p w:rsidR="00E13B10" w:rsidRDefault="002B3F84" w:rsidP="002B3F84">
            <w:r>
              <w:t xml:space="preserve">        DUE</w:t>
            </w:r>
          </w:p>
        </w:tc>
      </w:tr>
      <w:tr w:rsidR="00E13B10" w:rsidTr="002B3F84">
        <w:trPr>
          <w:cnfStyle w:val="000000010000" w:firstRow="0" w:lastRow="0" w:firstColumn="0" w:lastColumn="0" w:oddVBand="0" w:evenVBand="0" w:oddHBand="0" w:evenHBand="1" w:firstRowFirstColumn="0" w:firstRowLastColumn="0" w:lastRowFirstColumn="0" w:lastRowLastColumn="0"/>
          <w:trHeight w:val="1140"/>
        </w:trPr>
        <w:tc>
          <w:tcPr>
            <w:cnfStyle w:val="000010000000" w:firstRow="0" w:lastRow="0" w:firstColumn="0" w:lastColumn="0" w:oddVBand="1" w:evenVBand="0" w:oddHBand="0" w:evenHBand="0" w:firstRowFirstColumn="0" w:firstRowLastColumn="0" w:lastRowFirstColumn="0" w:lastRowLastColumn="0"/>
            <w:tcW w:w="1650" w:type="dxa"/>
            <w:vMerge w:val="restart"/>
          </w:tcPr>
          <w:p w:rsidR="00E13B10" w:rsidRDefault="002B3F84" w:rsidP="00E13B10">
            <w:pPr>
              <w:pStyle w:val="a0"/>
              <w:ind w:left="462"/>
            </w:pPr>
            <w:r>
              <w:t xml:space="preserve"> 1</w:t>
            </w:r>
          </w:p>
        </w:tc>
        <w:tc>
          <w:tcPr>
            <w:tcW w:w="1980" w:type="dxa"/>
            <w:vMerge w:val="restart"/>
          </w:tcPr>
          <w:p w:rsidR="00E13B10" w:rsidRDefault="002B3F84" w:rsidP="00E13B10">
            <w:pPr>
              <w:pStyle w:val="a0"/>
              <w:ind w:left="462"/>
              <w:cnfStyle w:val="000000010000" w:firstRow="0" w:lastRow="0" w:firstColumn="0" w:lastColumn="0" w:oddVBand="0" w:evenVBand="0" w:oddHBand="0" w:evenHBand="1" w:firstRowFirstColumn="0" w:firstRowLastColumn="0" w:lastRowFirstColumn="0" w:lastRowLastColumn="0"/>
            </w:pPr>
            <w:r>
              <w:t>What is distance learning?</w:t>
            </w:r>
          </w:p>
        </w:tc>
        <w:tc>
          <w:tcPr>
            <w:cnfStyle w:val="000010000000" w:firstRow="0" w:lastRow="0" w:firstColumn="0" w:lastColumn="0" w:oddVBand="1" w:evenVBand="0" w:oddHBand="0" w:evenHBand="0" w:firstRowFirstColumn="0" w:firstRowLastColumn="0" w:lastRowFirstColumn="0" w:lastRowLastColumn="0"/>
            <w:tcW w:w="1890" w:type="dxa"/>
          </w:tcPr>
          <w:p w:rsidR="00E13B10" w:rsidRDefault="002B3F84" w:rsidP="002B3F84">
            <w:r>
              <w:t>Wiki #1</w:t>
            </w:r>
          </w:p>
        </w:tc>
        <w:tc>
          <w:tcPr>
            <w:tcW w:w="1770" w:type="dxa"/>
          </w:tcPr>
          <w:p w:rsidR="00E13B10" w:rsidRDefault="002B3F84" w:rsidP="00E13B10">
            <w:pPr>
              <w:pStyle w:val="a0"/>
              <w:ind w:left="462"/>
              <w:cnfStyle w:val="000000010000" w:firstRow="0" w:lastRow="0" w:firstColumn="0" w:lastColumn="0" w:oddVBand="0" w:evenVBand="0" w:oddHBand="0" w:evenHBand="1" w:firstRowFirstColumn="0" w:firstRowLastColumn="0" w:lastRowFirstColumn="0" w:lastRowLastColumn="0"/>
            </w:pPr>
            <w:r>
              <w:t>10</w:t>
            </w:r>
          </w:p>
        </w:tc>
        <w:tc>
          <w:tcPr>
            <w:cnfStyle w:val="000010000000" w:firstRow="0" w:lastRow="0" w:firstColumn="0" w:lastColumn="0" w:oddVBand="1" w:evenVBand="0" w:oddHBand="0" w:evenHBand="0" w:firstRowFirstColumn="0" w:firstRowLastColumn="0" w:lastRowFirstColumn="0" w:lastRowLastColumn="0"/>
            <w:tcW w:w="1710" w:type="dxa"/>
          </w:tcPr>
          <w:p w:rsidR="00E13B10" w:rsidRDefault="002B3F84" w:rsidP="002B3F84">
            <w:r>
              <w:t>March 10</w:t>
            </w:r>
          </w:p>
        </w:tc>
      </w:tr>
      <w:tr w:rsidR="00E13B10" w:rsidTr="002B3F84">
        <w:trPr>
          <w:cnfStyle w:val="000000100000" w:firstRow="0" w:lastRow="0" w:firstColumn="0" w:lastColumn="0" w:oddVBand="0" w:evenVBand="0" w:oddHBand="1" w:evenHBand="0" w:firstRowFirstColumn="0" w:firstRowLastColumn="0" w:lastRowFirstColumn="0" w:lastRowLastColumn="0"/>
          <w:trHeight w:val="540"/>
        </w:trPr>
        <w:tc>
          <w:tcPr>
            <w:cnfStyle w:val="000010000000" w:firstRow="0" w:lastRow="0" w:firstColumn="0" w:lastColumn="0" w:oddVBand="1" w:evenVBand="0" w:oddHBand="0" w:evenHBand="0" w:firstRowFirstColumn="0" w:firstRowLastColumn="0" w:lastRowFirstColumn="0" w:lastRowLastColumn="0"/>
            <w:tcW w:w="1650" w:type="dxa"/>
            <w:vMerge/>
            <w:tcBorders>
              <w:bottom w:val="single" w:sz="4" w:space="0" w:color="auto"/>
            </w:tcBorders>
          </w:tcPr>
          <w:p w:rsidR="00E13B10" w:rsidRDefault="00E13B10" w:rsidP="00E13B10">
            <w:pPr>
              <w:pStyle w:val="a0"/>
              <w:ind w:left="462"/>
            </w:pPr>
          </w:p>
        </w:tc>
        <w:tc>
          <w:tcPr>
            <w:tcW w:w="1980" w:type="dxa"/>
            <w:vMerge/>
            <w:tcBorders>
              <w:bottom w:val="single" w:sz="4" w:space="0" w:color="auto"/>
            </w:tcBorders>
          </w:tcPr>
          <w:p w:rsidR="00E13B10" w:rsidRDefault="00E13B10" w:rsidP="00E13B10">
            <w:pPr>
              <w:pStyle w:val="a0"/>
              <w:ind w:left="462"/>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890" w:type="dxa"/>
            <w:tcBorders>
              <w:bottom w:val="single" w:sz="4" w:space="0" w:color="auto"/>
            </w:tcBorders>
          </w:tcPr>
          <w:p w:rsidR="00E13B10" w:rsidRDefault="002B3F84" w:rsidP="002B3F84">
            <w:r>
              <w:t>Presentation</w:t>
            </w:r>
          </w:p>
        </w:tc>
        <w:tc>
          <w:tcPr>
            <w:tcW w:w="1770" w:type="dxa"/>
            <w:tcBorders>
              <w:bottom w:val="single" w:sz="4" w:space="0" w:color="auto"/>
            </w:tcBorders>
          </w:tcPr>
          <w:p w:rsidR="00E13B10" w:rsidRDefault="002B3F84" w:rsidP="00E13B10">
            <w:pPr>
              <w:pStyle w:val="a0"/>
              <w:ind w:left="462"/>
              <w:cnfStyle w:val="000000100000" w:firstRow="0" w:lastRow="0" w:firstColumn="0" w:lastColumn="0" w:oddVBand="0" w:evenVBand="0" w:oddHBand="1" w:evenHBand="0" w:firstRowFirstColumn="0" w:firstRowLastColumn="0" w:lastRowFirstColumn="0" w:lastRowLastColumn="0"/>
            </w:pPr>
            <w:r>
              <w:t>20</w:t>
            </w:r>
          </w:p>
        </w:tc>
        <w:tc>
          <w:tcPr>
            <w:cnfStyle w:val="000010000000" w:firstRow="0" w:lastRow="0" w:firstColumn="0" w:lastColumn="0" w:oddVBand="1" w:evenVBand="0" w:oddHBand="0" w:evenHBand="0" w:firstRowFirstColumn="0" w:firstRowLastColumn="0" w:lastRowFirstColumn="0" w:lastRowLastColumn="0"/>
            <w:tcW w:w="1710" w:type="dxa"/>
            <w:tcBorders>
              <w:bottom w:val="single" w:sz="4" w:space="0" w:color="auto"/>
            </w:tcBorders>
          </w:tcPr>
          <w:p w:rsidR="00E13B10" w:rsidRDefault="00E13B10" w:rsidP="00E13B10">
            <w:pPr>
              <w:pStyle w:val="a0"/>
              <w:ind w:left="462"/>
            </w:pPr>
          </w:p>
        </w:tc>
      </w:tr>
      <w:tr w:rsidR="002B3F84" w:rsidTr="002B3F84">
        <w:trPr>
          <w:cnfStyle w:val="000000010000" w:firstRow="0" w:lastRow="0" w:firstColumn="0" w:lastColumn="0" w:oddVBand="0" w:evenVBand="0" w:oddHBand="0" w:evenHBand="1" w:firstRowFirstColumn="0" w:firstRowLastColumn="0" w:lastRowFirstColumn="0" w:lastRowLastColumn="0"/>
          <w:trHeight w:val="480"/>
        </w:trPr>
        <w:tc>
          <w:tcPr>
            <w:cnfStyle w:val="000010000000" w:firstRow="0" w:lastRow="0" w:firstColumn="0" w:lastColumn="0" w:oddVBand="1" w:evenVBand="0" w:oddHBand="0" w:evenHBand="0" w:firstRowFirstColumn="0" w:firstRowLastColumn="0" w:lastRowFirstColumn="0" w:lastRowLastColumn="0"/>
            <w:tcW w:w="1650" w:type="dxa"/>
            <w:tcBorders>
              <w:top w:val="single" w:sz="4" w:space="0" w:color="auto"/>
            </w:tcBorders>
          </w:tcPr>
          <w:p w:rsidR="002B3F84" w:rsidRDefault="002B3F84" w:rsidP="00E13B10">
            <w:pPr>
              <w:pStyle w:val="a0"/>
              <w:ind w:left="462"/>
            </w:pPr>
            <w:r>
              <w:t xml:space="preserve"> 2</w:t>
            </w:r>
          </w:p>
        </w:tc>
        <w:tc>
          <w:tcPr>
            <w:tcW w:w="1980" w:type="dxa"/>
            <w:tcBorders>
              <w:top w:val="single" w:sz="4" w:space="0" w:color="auto"/>
            </w:tcBorders>
          </w:tcPr>
          <w:p w:rsidR="002B3F84" w:rsidRDefault="002B3F84" w:rsidP="00E13B10">
            <w:pPr>
              <w:pStyle w:val="a0"/>
              <w:ind w:left="462"/>
              <w:cnfStyle w:val="000000010000" w:firstRow="0" w:lastRow="0" w:firstColumn="0" w:lastColumn="0" w:oddVBand="0" w:evenVBand="0" w:oddHBand="0" w:evenHBand="1" w:firstRowFirstColumn="0" w:firstRowLastColumn="0" w:lastRowFirstColumn="0" w:lastRowLastColumn="0"/>
            </w:pPr>
            <w:r>
              <w:t>History &amp; Theories</w:t>
            </w:r>
          </w:p>
        </w:tc>
        <w:tc>
          <w:tcPr>
            <w:cnfStyle w:val="000010000000" w:firstRow="0" w:lastRow="0" w:firstColumn="0" w:lastColumn="0" w:oddVBand="1" w:evenVBand="0" w:oddHBand="0" w:evenHBand="0" w:firstRowFirstColumn="0" w:firstRowLastColumn="0" w:lastRowFirstColumn="0" w:lastRowLastColumn="0"/>
            <w:tcW w:w="1890" w:type="dxa"/>
            <w:tcBorders>
              <w:top w:val="single" w:sz="4" w:space="0" w:color="auto"/>
            </w:tcBorders>
          </w:tcPr>
          <w:p w:rsidR="002B3F84" w:rsidRDefault="002B3F84" w:rsidP="002B3F84">
            <w:r>
              <w:t>Brief paper</w:t>
            </w:r>
          </w:p>
        </w:tc>
        <w:tc>
          <w:tcPr>
            <w:tcW w:w="1770" w:type="dxa"/>
            <w:tcBorders>
              <w:top w:val="single" w:sz="4" w:space="0" w:color="auto"/>
            </w:tcBorders>
          </w:tcPr>
          <w:p w:rsidR="002B3F84" w:rsidRDefault="002B3F84" w:rsidP="00E13B10">
            <w:pPr>
              <w:pStyle w:val="a0"/>
              <w:ind w:left="462"/>
              <w:cnfStyle w:val="000000010000" w:firstRow="0" w:lastRow="0" w:firstColumn="0" w:lastColumn="0" w:oddVBand="0" w:evenVBand="0" w:oddHBand="0" w:evenHBand="1" w:firstRowFirstColumn="0" w:firstRowLastColumn="0" w:lastRowFirstColumn="0" w:lastRowLastColumn="0"/>
            </w:pPr>
            <w:r>
              <w:t>20</w:t>
            </w:r>
          </w:p>
        </w:tc>
        <w:tc>
          <w:tcPr>
            <w:cnfStyle w:val="000010000000" w:firstRow="0" w:lastRow="0" w:firstColumn="0" w:lastColumn="0" w:oddVBand="1" w:evenVBand="0" w:oddHBand="0" w:evenHBand="0" w:firstRowFirstColumn="0" w:firstRowLastColumn="0" w:lastRowFirstColumn="0" w:lastRowLastColumn="0"/>
            <w:tcW w:w="1710" w:type="dxa"/>
            <w:tcBorders>
              <w:top w:val="single" w:sz="4" w:space="0" w:color="auto"/>
            </w:tcBorders>
          </w:tcPr>
          <w:p w:rsidR="002B3F84" w:rsidRDefault="002B3F84" w:rsidP="002B3F84">
            <w:r>
              <w:t>March 24</w:t>
            </w:r>
          </w:p>
        </w:tc>
      </w:tr>
      <w:tr w:rsidR="00E13B10" w:rsidTr="002B3F84">
        <w:trPr>
          <w:cnfStyle w:val="000000100000" w:firstRow="0" w:lastRow="0" w:firstColumn="0" w:lastColumn="0" w:oddVBand="0" w:evenVBand="0" w:oddHBand="1" w:evenHBand="0" w:firstRowFirstColumn="0" w:firstRowLastColumn="0" w:lastRowFirstColumn="0" w:lastRowLastColumn="0"/>
          <w:trHeight w:val="630"/>
        </w:trPr>
        <w:tc>
          <w:tcPr>
            <w:cnfStyle w:val="000010000000" w:firstRow="0" w:lastRow="0" w:firstColumn="0" w:lastColumn="0" w:oddVBand="1" w:evenVBand="0" w:oddHBand="0" w:evenHBand="0" w:firstRowFirstColumn="0" w:firstRowLastColumn="0" w:lastRowFirstColumn="0" w:lastRowLastColumn="0"/>
            <w:tcW w:w="9000" w:type="dxa"/>
            <w:gridSpan w:val="5"/>
          </w:tcPr>
          <w:p w:rsidR="00E13B10" w:rsidRDefault="002B3F84" w:rsidP="00E13B10">
            <w:pPr>
              <w:pStyle w:val="a0"/>
              <w:ind w:left="462"/>
            </w:pPr>
            <w:r>
              <w:t xml:space="preserve">                                                           Spring Break</w:t>
            </w:r>
          </w:p>
        </w:tc>
      </w:tr>
      <w:tr w:rsidR="00E13B10" w:rsidTr="002B3F84">
        <w:trPr>
          <w:cnfStyle w:val="000000010000" w:firstRow="0" w:lastRow="0" w:firstColumn="0" w:lastColumn="0" w:oddVBand="0" w:evenVBand="0" w:oddHBand="0" w:evenHBand="1" w:firstRowFirstColumn="0" w:firstRowLastColumn="0" w:lastRowFirstColumn="0" w:lastRowLastColumn="0"/>
          <w:trHeight w:val="990"/>
        </w:trPr>
        <w:tc>
          <w:tcPr>
            <w:cnfStyle w:val="000010000000" w:firstRow="0" w:lastRow="0" w:firstColumn="0" w:lastColumn="0" w:oddVBand="1" w:evenVBand="0" w:oddHBand="0" w:evenHBand="0" w:firstRowFirstColumn="0" w:firstRowLastColumn="0" w:lastRowFirstColumn="0" w:lastRowLastColumn="0"/>
            <w:tcW w:w="1650" w:type="dxa"/>
            <w:vMerge w:val="restart"/>
          </w:tcPr>
          <w:p w:rsidR="00E13B10" w:rsidRDefault="002B3F84" w:rsidP="00E13B10">
            <w:pPr>
              <w:pStyle w:val="a0"/>
              <w:ind w:left="462"/>
            </w:pPr>
            <w:r>
              <w:t xml:space="preserve"> 3</w:t>
            </w:r>
          </w:p>
        </w:tc>
        <w:tc>
          <w:tcPr>
            <w:tcW w:w="1980" w:type="dxa"/>
            <w:vMerge w:val="restart"/>
          </w:tcPr>
          <w:p w:rsidR="00E13B10" w:rsidRDefault="002B3F84" w:rsidP="00E13B10">
            <w:pPr>
              <w:pStyle w:val="a0"/>
              <w:ind w:left="462"/>
              <w:cnfStyle w:val="000000010000" w:firstRow="0" w:lastRow="0" w:firstColumn="0" w:lastColumn="0" w:oddVBand="0" w:evenVBand="0" w:oddHBand="0" w:evenHBand="1" w:firstRowFirstColumn="0" w:firstRowLastColumn="0" w:lastRowFirstColumn="0" w:lastRowLastColumn="0"/>
            </w:pPr>
            <w:r>
              <w:t xml:space="preserve">Distance </w:t>
            </w:r>
          </w:p>
          <w:p w:rsidR="002B3F84" w:rsidRDefault="002B3F84" w:rsidP="00E13B10">
            <w:pPr>
              <w:pStyle w:val="a0"/>
              <w:ind w:left="462"/>
              <w:cnfStyle w:val="000000010000" w:firstRow="0" w:lastRow="0" w:firstColumn="0" w:lastColumn="0" w:oddVBand="0" w:evenVBand="0" w:oddHBand="0" w:evenHBand="1" w:firstRowFirstColumn="0" w:firstRowLastColumn="0" w:lastRowFirstColumn="0" w:lastRowLastColumn="0"/>
            </w:pPr>
            <w:r>
              <w:t>Learners</w:t>
            </w:r>
          </w:p>
        </w:tc>
        <w:tc>
          <w:tcPr>
            <w:cnfStyle w:val="000010000000" w:firstRow="0" w:lastRow="0" w:firstColumn="0" w:lastColumn="0" w:oddVBand="1" w:evenVBand="0" w:oddHBand="0" w:evenHBand="0" w:firstRowFirstColumn="0" w:firstRowLastColumn="0" w:lastRowFirstColumn="0" w:lastRowLastColumn="0"/>
            <w:tcW w:w="1890" w:type="dxa"/>
          </w:tcPr>
          <w:p w:rsidR="00E13B10" w:rsidRDefault="002B3F84" w:rsidP="002B3F84">
            <w:r>
              <w:t>Discussion #1</w:t>
            </w:r>
          </w:p>
        </w:tc>
        <w:tc>
          <w:tcPr>
            <w:tcW w:w="1770" w:type="dxa"/>
          </w:tcPr>
          <w:p w:rsidR="00E13B10" w:rsidRDefault="002B3F84" w:rsidP="00E13B10">
            <w:pPr>
              <w:pStyle w:val="a0"/>
              <w:ind w:left="462"/>
              <w:cnfStyle w:val="000000010000" w:firstRow="0" w:lastRow="0" w:firstColumn="0" w:lastColumn="0" w:oddVBand="0" w:evenVBand="0" w:oddHBand="0" w:evenHBand="1" w:firstRowFirstColumn="0" w:firstRowLastColumn="0" w:lastRowFirstColumn="0" w:lastRowLastColumn="0"/>
            </w:pPr>
            <w:r>
              <w:t>10</w:t>
            </w:r>
          </w:p>
        </w:tc>
        <w:tc>
          <w:tcPr>
            <w:cnfStyle w:val="000010000000" w:firstRow="0" w:lastRow="0" w:firstColumn="0" w:lastColumn="0" w:oddVBand="1" w:evenVBand="0" w:oddHBand="0" w:evenHBand="0" w:firstRowFirstColumn="0" w:firstRowLastColumn="0" w:lastRowFirstColumn="0" w:lastRowLastColumn="0"/>
            <w:tcW w:w="1710" w:type="dxa"/>
          </w:tcPr>
          <w:p w:rsidR="00E13B10" w:rsidRDefault="002B3F84" w:rsidP="002B3F84">
            <w:r>
              <w:t>April 7</w:t>
            </w:r>
          </w:p>
        </w:tc>
      </w:tr>
      <w:tr w:rsidR="00E13B10" w:rsidTr="002B3F84">
        <w:trPr>
          <w:cnfStyle w:val="000000100000" w:firstRow="0" w:lastRow="0" w:firstColumn="0" w:lastColumn="0" w:oddVBand="0" w:evenVBand="0" w:oddHBand="1" w:evenHBand="0" w:firstRowFirstColumn="0" w:firstRowLastColumn="0" w:lastRowFirstColumn="0" w:lastRowLastColumn="0"/>
          <w:trHeight w:val="960"/>
        </w:trPr>
        <w:tc>
          <w:tcPr>
            <w:cnfStyle w:val="000010000000" w:firstRow="0" w:lastRow="0" w:firstColumn="0" w:lastColumn="0" w:oddVBand="1" w:evenVBand="0" w:oddHBand="0" w:evenHBand="0" w:firstRowFirstColumn="0" w:firstRowLastColumn="0" w:lastRowFirstColumn="0" w:lastRowLastColumn="0"/>
            <w:tcW w:w="1650" w:type="dxa"/>
            <w:vMerge/>
          </w:tcPr>
          <w:p w:rsidR="00E13B10" w:rsidRDefault="00E13B10" w:rsidP="00E13B10">
            <w:pPr>
              <w:pStyle w:val="a0"/>
              <w:ind w:left="462"/>
            </w:pPr>
          </w:p>
        </w:tc>
        <w:tc>
          <w:tcPr>
            <w:tcW w:w="1980" w:type="dxa"/>
            <w:vMerge/>
          </w:tcPr>
          <w:p w:rsidR="00E13B10" w:rsidRDefault="00E13B10" w:rsidP="00E13B10">
            <w:pPr>
              <w:pStyle w:val="a0"/>
              <w:ind w:left="462"/>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890" w:type="dxa"/>
          </w:tcPr>
          <w:p w:rsidR="00E13B10" w:rsidRDefault="002B3F84" w:rsidP="002B3F84">
            <w:r>
              <w:t>Group Project</w:t>
            </w:r>
          </w:p>
        </w:tc>
        <w:tc>
          <w:tcPr>
            <w:tcW w:w="1770" w:type="dxa"/>
          </w:tcPr>
          <w:p w:rsidR="00E13B10" w:rsidRDefault="002B3F84" w:rsidP="00E13B10">
            <w:pPr>
              <w:pStyle w:val="a0"/>
              <w:ind w:left="462"/>
              <w:cnfStyle w:val="000000100000" w:firstRow="0" w:lastRow="0" w:firstColumn="0" w:lastColumn="0" w:oddVBand="0" w:evenVBand="0" w:oddHBand="1" w:evenHBand="0" w:firstRowFirstColumn="0" w:firstRowLastColumn="0" w:lastRowFirstColumn="0" w:lastRowLastColumn="0"/>
            </w:pPr>
            <w:r>
              <w:t>50</w:t>
            </w:r>
          </w:p>
        </w:tc>
        <w:tc>
          <w:tcPr>
            <w:cnfStyle w:val="000010000000" w:firstRow="0" w:lastRow="0" w:firstColumn="0" w:lastColumn="0" w:oddVBand="1" w:evenVBand="0" w:oddHBand="0" w:evenHBand="0" w:firstRowFirstColumn="0" w:firstRowLastColumn="0" w:lastRowFirstColumn="0" w:lastRowLastColumn="0"/>
            <w:tcW w:w="1710" w:type="dxa"/>
          </w:tcPr>
          <w:p w:rsidR="00E13B10" w:rsidRDefault="002B3F84" w:rsidP="002B3F84">
            <w:r>
              <w:t>April 14</w:t>
            </w:r>
          </w:p>
        </w:tc>
      </w:tr>
      <w:tr w:rsidR="00E13B10" w:rsidTr="002B3F84">
        <w:trPr>
          <w:cnfStyle w:val="000000010000" w:firstRow="0" w:lastRow="0" w:firstColumn="0" w:lastColumn="0" w:oddVBand="0" w:evenVBand="0" w:oddHBand="0" w:evenHBand="1" w:firstRowFirstColumn="0" w:firstRowLastColumn="0" w:lastRowFirstColumn="0" w:lastRowLastColumn="0"/>
          <w:trHeight w:val="750"/>
        </w:trPr>
        <w:tc>
          <w:tcPr>
            <w:cnfStyle w:val="000010000000" w:firstRow="0" w:lastRow="0" w:firstColumn="0" w:lastColumn="0" w:oddVBand="1" w:evenVBand="0" w:oddHBand="0" w:evenHBand="0" w:firstRowFirstColumn="0" w:firstRowLastColumn="0" w:lastRowFirstColumn="0" w:lastRowLastColumn="0"/>
            <w:tcW w:w="1650" w:type="dxa"/>
          </w:tcPr>
          <w:p w:rsidR="00E13B10" w:rsidRDefault="002B3F84" w:rsidP="00E13B10">
            <w:pPr>
              <w:pStyle w:val="a0"/>
              <w:ind w:left="462"/>
            </w:pPr>
            <w:r>
              <w:t xml:space="preserve"> 4</w:t>
            </w:r>
          </w:p>
        </w:tc>
        <w:tc>
          <w:tcPr>
            <w:tcW w:w="1980" w:type="dxa"/>
          </w:tcPr>
          <w:p w:rsidR="00E13B10" w:rsidRDefault="002B3F84" w:rsidP="00E13B10">
            <w:pPr>
              <w:pStyle w:val="a0"/>
              <w:ind w:left="462"/>
              <w:cnfStyle w:val="000000010000" w:firstRow="0" w:lastRow="0" w:firstColumn="0" w:lastColumn="0" w:oddVBand="0" w:evenVBand="0" w:oddHBand="0" w:evenHBand="1" w:firstRowFirstColumn="0" w:firstRowLastColumn="0" w:lastRowFirstColumn="0" w:lastRowLastColumn="0"/>
            </w:pPr>
            <w:r>
              <w:t xml:space="preserve">Media </w:t>
            </w:r>
          </w:p>
          <w:p w:rsidR="002B3F84" w:rsidRDefault="002B3F84" w:rsidP="00E13B10">
            <w:pPr>
              <w:pStyle w:val="a0"/>
              <w:ind w:left="462"/>
              <w:cnfStyle w:val="000000010000" w:firstRow="0" w:lastRow="0" w:firstColumn="0" w:lastColumn="0" w:oddVBand="0" w:evenVBand="0" w:oddHBand="0" w:evenHBand="1" w:firstRowFirstColumn="0" w:firstRowLastColumn="0" w:lastRowFirstColumn="0" w:lastRowLastColumn="0"/>
            </w:pPr>
            <w:r>
              <w:t>Selection</w:t>
            </w:r>
          </w:p>
        </w:tc>
        <w:tc>
          <w:tcPr>
            <w:cnfStyle w:val="000010000000" w:firstRow="0" w:lastRow="0" w:firstColumn="0" w:lastColumn="0" w:oddVBand="1" w:evenVBand="0" w:oddHBand="0" w:evenHBand="0" w:firstRowFirstColumn="0" w:firstRowLastColumn="0" w:lastRowFirstColumn="0" w:lastRowLastColumn="0"/>
            <w:tcW w:w="1890" w:type="dxa"/>
          </w:tcPr>
          <w:p w:rsidR="00E13B10" w:rsidRDefault="002B3F84" w:rsidP="002B3F84">
            <w:r>
              <w:t>Blog #1</w:t>
            </w:r>
          </w:p>
        </w:tc>
        <w:tc>
          <w:tcPr>
            <w:tcW w:w="1770" w:type="dxa"/>
          </w:tcPr>
          <w:p w:rsidR="00E13B10" w:rsidRDefault="002B3F84" w:rsidP="00E13B10">
            <w:pPr>
              <w:pStyle w:val="a0"/>
              <w:ind w:left="462"/>
              <w:cnfStyle w:val="000000010000" w:firstRow="0" w:lastRow="0" w:firstColumn="0" w:lastColumn="0" w:oddVBand="0" w:evenVBand="0" w:oddHBand="0" w:evenHBand="1" w:firstRowFirstColumn="0" w:firstRowLastColumn="0" w:lastRowFirstColumn="0" w:lastRowLastColumn="0"/>
            </w:pPr>
            <w:r>
              <w:t>10</w:t>
            </w:r>
          </w:p>
        </w:tc>
        <w:tc>
          <w:tcPr>
            <w:cnfStyle w:val="000010000000" w:firstRow="0" w:lastRow="0" w:firstColumn="0" w:lastColumn="0" w:oddVBand="1" w:evenVBand="0" w:oddHBand="0" w:evenHBand="0" w:firstRowFirstColumn="0" w:firstRowLastColumn="0" w:lastRowFirstColumn="0" w:lastRowLastColumn="0"/>
            <w:tcW w:w="1710" w:type="dxa"/>
          </w:tcPr>
          <w:p w:rsidR="00E13B10" w:rsidRDefault="002B3F84" w:rsidP="002B3F84">
            <w:r>
              <w:t>April 21</w:t>
            </w:r>
          </w:p>
        </w:tc>
      </w:tr>
    </w:tbl>
    <w:p w:rsidR="00C25F74" w:rsidRDefault="00316B16" w:rsidP="00316B16">
      <w:pPr>
        <w:jc w:val="center"/>
        <w:rPr>
          <w:rFonts w:ascii="Times New Roman" w:hAnsi="Times New Roman" w:cs="Times New Roman"/>
          <w:sz w:val="40"/>
          <w:szCs w:val="40"/>
          <w:lang w:val="el-GR"/>
        </w:rPr>
      </w:pPr>
      <w:r w:rsidRPr="00316B16">
        <w:rPr>
          <w:rFonts w:ascii="Times New Roman" w:hAnsi="Times New Roman" w:cs="Times New Roman"/>
          <w:sz w:val="40"/>
          <w:szCs w:val="40"/>
          <w:lang w:val="el-GR"/>
        </w:rPr>
        <w:t>Η οικογένεια μου</w:t>
      </w:r>
    </w:p>
    <w:p w:rsidR="00316B16" w:rsidRPr="00316B16" w:rsidRDefault="00E142A4" w:rsidP="00316B16">
      <w:pPr>
        <w:jc w:val="center"/>
        <w:rPr>
          <w:rFonts w:ascii="Times New Roman" w:hAnsi="Times New Roman" w:cs="Times New Roman"/>
          <w:sz w:val="40"/>
          <w:szCs w:val="40"/>
          <w:lang w:val="el-GR"/>
        </w:rPr>
      </w:pPr>
      <w:r>
        <w:rPr>
          <w:rFonts w:ascii="Times New Roman" w:hAnsi="Times New Roman" w:cs="Times New Roman"/>
          <w:noProof/>
          <w:sz w:val="40"/>
          <w:szCs w:val="40"/>
          <w:lang w:val="el-GR" w:eastAsia="el-GR"/>
        </w:rPr>
        <w:lastRenderedPageBreak/>
        <w:drawing>
          <wp:inline distT="0" distB="0" distL="0" distR="0" wp14:anchorId="3D794963" wp14:editId="710120A6">
            <wp:extent cx="5486400" cy="3200400"/>
            <wp:effectExtent l="0" t="0" r="0" b="19050"/>
            <wp:docPr id="6" name="Διάγραμμα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sectPr w:rsidR="00316B16" w:rsidRPr="00316B16" w:rsidSect="00A53144">
      <w:headerReference w:type="default" r:id="rId15"/>
      <w:footerReference w:type="default" r:id="rId16"/>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2C3" w:rsidRDefault="000862C3" w:rsidP="00053E38">
      <w:pPr>
        <w:spacing w:after="0" w:line="240" w:lineRule="auto"/>
      </w:pPr>
      <w:r>
        <w:separator/>
      </w:r>
    </w:p>
  </w:endnote>
  <w:endnote w:type="continuationSeparator" w:id="0">
    <w:p w:rsidR="000862C3" w:rsidRDefault="000862C3" w:rsidP="00053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669" w:rsidRDefault="00C31669">
    <w:pPr>
      <w:pStyle w:val="a5"/>
      <w:pBdr>
        <w:top w:val="thinThickSmallGap" w:sz="24" w:space="1" w:color="622423" w:themeColor="accent2" w:themeShade="7F"/>
      </w:pBdr>
      <w:rPr>
        <w:rFonts w:asciiTheme="majorHAnsi" w:hAnsiTheme="majorHAnsi"/>
      </w:rPr>
    </w:pPr>
    <w:proofErr w:type="spellStart"/>
    <w:r>
      <w:rPr>
        <w:rFonts w:asciiTheme="majorHAnsi" w:hAnsiTheme="majorHAnsi"/>
        <w:lang w:val="el-GR"/>
      </w:rPr>
      <w:t>Λημματα</w:t>
    </w:r>
    <w:proofErr w:type="spellEnd"/>
    <w:r>
      <w:rPr>
        <w:rFonts w:asciiTheme="majorHAnsi" w:hAnsiTheme="majorHAnsi"/>
        <w:lang w:val="el-GR"/>
      </w:rPr>
      <w:t xml:space="preserve"> από 1 </w:t>
    </w:r>
    <w:proofErr w:type="spellStart"/>
    <w:r>
      <w:rPr>
        <w:rFonts w:asciiTheme="majorHAnsi" w:hAnsiTheme="majorHAnsi"/>
        <w:lang w:val="el-GR"/>
      </w:rPr>
      <w:t>εως</w:t>
    </w:r>
    <w:proofErr w:type="spellEnd"/>
    <w:r>
      <w:rPr>
        <w:rFonts w:asciiTheme="majorHAnsi" w:hAnsiTheme="majorHAnsi"/>
        <w:lang w:val="el-GR"/>
      </w:rPr>
      <w:t xml:space="preserve"> 5</w:t>
    </w:r>
    <w:r>
      <w:rPr>
        <w:rFonts w:asciiTheme="majorHAnsi" w:hAnsiTheme="majorHAnsi"/>
      </w:rPr>
      <w:ptab w:relativeTo="margin" w:alignment="right" w:leader="none"/>
    </w:r>
    <w:proofErr w:type="spellStart"/>
    <w:r>
      <w:rPr>
        <w:rFonts w:asciiTheme="majorHAnsi" w:hAnsiTheme="majorHAnsi"/>
      </w:rPr>
      <w:t>Σελίδ</w:t>
    </w:r>
    <w:proofErr w:type="spellEnd"/>
    <w:r>
      <w:rPr>
        <w:rFonts w:asciiTheme="majorHAnsi" w:hAnsiTheme="majorHAnsi"/>
      </w:rPr>
      <w:t xml:space="preserve">α </w:t>
    </w:r>
    <w:r>
      <w:fldChar w:fldCharType="begin"/>
    </w:r>
    <w:r>
      <w:instrText xml:space="preserve"> PAGE   \* MERGEFORMAT </w:instrText>
    </w:r>
    <w:r>
      <w:fldChar w:fldCharType="separate"/>
    </w:r>
    <w:r w:rsidR="005436FB" w:rsidRPr="005436FB">
      <w:rPr>
        <w:rFonts w:asciiTheme="majorHAnsi" w:hAnsiTheme="majorHAnsi"/>
        <w:noProof/>
      </w:rPr>
      <w:t>8</w:t>
    </w:r>
    <w:r>
      <w:rPr>
        <w:rFonts w:asciiTheme="majorHAnsi" w:hAnsiTheme="majorHAnsi"/>
        <w:noProof/>
      </w:rPr>
      <w:fldChar w:fldCharType="end"/>
    </w:r>
  </w:p>
  <w:p w:rsidR="00C31669" w:rsidRDefault="00C3166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2C3" w:rsidRDefault="000862C3" w:rsidP="00053E38">
      <w:pPr>
        <w:spacing w:after="0" w:line="240" w:lineRule="auto"/>
      </w:pPr>
      <w:r>
        <w:separator/>
      </w:r>
    </w:p>
  </w:footnote>
  <w:footnote w:type="continuationSeparator" w:id="0">
    <w:p w:rsidR="000862C3" w:rsidRDefault="000862C3" w:rsidP="00053E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E38" w:rsidRPr="00C31669" w:rsidRDefault="00C31669">
    <w:pPr>
      <w:pStyle w:val="a4"/>
      <w:rPr>
        <w:lang w:val="el-GR"/>
      </w:rPr>
    </w:pPr>
    <w:proofErr w:type="spellStart"/>
    <w:r>
      <w:rPr>
        <w:lang w:val="el-GR"/>
      </w:rPr>
      <w:t>Λημματα</w:t>
    </w:r>
    <w:proofErr w:type="spellEnd"/>
    <w:r>
      <w:rPr>
        <w:lang w:val="el-GR"/>
      </w:rPr>
      <w:t xml:space="preserve"> από 1 </w:t>
    </w:r>
    <w:proofErr w:type="spellStart"/>
    <w:r>
      <w:rPr>
        <w:lang w:val="el-GR"/>
      </w:rPr>
      <w:t>εως</w:t>
    </w:r>
    <w:proofErr w:type="spellEnd"/>
    <w:r>
      <w:rPr>
        <w:lang w:val="el-GR"/>
      </w:rPr>
      <w:t xml:space="preserve"> 5  </w:t>
    </w:r>
    <w:proofErr w:type="spellStart"/>
    <w:r>
      <w:rPr>
        <w:lang w:val="el-GR"/>
      </w:rPr>
      <w:t>οικολογικες</w:t>
    </w:r>
    <w:proofErr w:type="spellEnd"/>
    <w:r>
      <w:rPr>
        <w:lang w:val="el-GR"/>
      </w:rPr>
      <w:t xml:space="preserve"> </w:t>
    </w:r>
    <w:proofErr w:type="spellStart"/>
    <w:r>
      <w:rPr>
        <w:lang w:val="el-GR"/>
      </w:rPr>
      <w:t>διαφοροποιησεις</w:t>
    </w:r>
    <w:proofErr w:type="spellEnd"/>
  </w:p>
  <w:p w:rsidR="00053E38" w:rsidRDefault="00053E3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F74"/>
    <w:rsid w:val="00053E38"/>
    <w:rsid w:val="000862C3"/>
    <w:rsid w:val="000B7A98"/>
    <w:rsid w:val="002B23A5"/>
    <w:rsid w:val="002B3F84"/>
    <w:rsid w:val="00316B16"/>
    <w:rsid w:val="00332E0E"/>
    <w:rsid w:val="00371256"/>
    <w:rsid w:val="00502D47"/>
    <w:rsid w:val="005436FB"/>
    <w:rsid w:val="00572085"/>
    <w:rsid w:val="00685646"/>
    <w:rsid w:val="00A53144"/>
    <w:rsid w:val="00C25F74"/>
    <w:rsid w:val="00C31669"/>
    <w:rsid w:val="00D2726F"/>
    <w:rsid w:val="00E13B10"/>
    <w:rsid w:val="00E142A4"/>
    <w:rsid w:val="00E25AFB"/>
    <w:rsid w:val="00E679C7"/>
    <w:rsid w:val="00E962EA"/>
    <w:rsid w:val="00F8271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646"/>
    <w:rPr>
      <w:lang w:val="en-US"/>
    </w:rPr>
  </w:style>
  <w:style w:type="paragraph" w:styleId="1">
    <w:name w:val="heading 1"/>
    <w:basedOn w:val="a"/>
    <w:next w:val="a0"/>
    <w:link w:val="1Char"/>
    <w:uiPriority w:val="9"/>
    <w:qFormat/>
    <w:rsid w:val="00053E38"/>
    <w:pPr>
      <w:keepNext/>
      <w:keepLines/>
      <w:spacing w:before="600" w:after="120"/>
      <w:outlineLvl w:val="0"/>
    </w:pPr>
    <w:rPr>
      <w:rFonts w:ascii="Arial" w:eastAsiaTheme="majorEastAsia" w:hAnsi="Arial" w:cstheme="majorBidi"/>
      <w:bCs/>
      <w:color w:val="FF0000"/>
      <w:sz w:val="34"/>
      <w:szCs w:val="28"/>
    </w:rPr>
  </w:style>
  <w:style w:type="paragraph" w:styleId="2">
    <w:name w:val="heading 2"/>
    <w:basedOn w:val="a"/>
    <w:next w:val="a"/>
    <w:link w:val="2Char"/>
    <w:uiPriority w:val="9"/>
    <w:unhideWhenUsed/>
    <w:qFormat/>
    <w:rsid w:val="0068564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053E38"/>
    <w:pPr>
      <w:spacing w:before="480" w:after="680" w:line="312" w:lineRule="auto"/>
      <w:ind w:left="709"/>
      <w:contextualSpacing/>
    </w:pPr>
    <w:rPr>
      <w:rFonts w:ascii="Times New Roman" w:hAnsi="Times New Roman"/>
    </w:rPr>
  </w:style>
  <w:style w:type="character" w:customStyle="1" w:styleId="1Char">
    <w:name w:val="Επικεφαλίδα 1 Char"/>
    <w:basedOn w:val="a1"/>
    <w:link w:val="1"/>
    <w:uiPriority w:val="9"/>
    <w:rsid w:val="00053E38"/>
    <w:rPr>
      <w:rFonts w:ascii="Arial" w:eastAsiaTheme="majorEastAsia" w:hAnsi="Arial" w:cstheme="majorBidi"/>
      <w:bCs/>
      <w:color w:val="FF0000"/>
      <w:sz w:val="34"/>
      <w:szCs w:val="28"/>
      <w:lang w:val="en-US"/>
    </w:rPr>
  </w:style>
  <w:style w:type="character" w:customStyle="1" w:styleId="2Char">
    <w:name w:val="Επικεφαλίδα 2 Char"/>
    <w:basedOn w:val="a1"/>
    <w:link w:val="2"/>
    <w:uiPriority w:val="9"/>
    <w:rsid w:val="00685646"/>
    <w:rPr>
      <w:rFonts w:asciiTheme="majorHAnsi" w:eastAsiaTheme="majorEastAsia" w:hAnsiTheme="majorHAnsi" w:cstheme="majorBidi"/>
      <w:b/>
      <w:bCs/>
      <w:color w:val="4F81BD" w:themeColor="accent1"/>
      <w:sz w:val="26"/>
      <w:szCs w:val="26"/>
      <w:lang w:val="en-US"/>
    </w:rPr>
  </w:style>
  <w:style w:type="paragraph" w:styleId="a4">
    <w:name w:val="header"/>
    <w:basedOn w:val="a"/>
    <w:link w:val="Char"/>
    <w:uiPriority w:val="99"/>
    <w:unhideWhenUsed/>
    <w:rsid w:val="00053E38"/>
    <w:pPr>
      <w:tabs>
        <w:tab w:val="center" w:pos="4153"/>
        <w:tab w:val="right" w:pos="8306"/>
      </w:tabs>
      <w:spacing w:after="0" w:line="240" w:lineRule="auto"/>
    </w:pPr>
  </w:style>
  <w:style w:type="character" w:customStyle="1" w:styleId="Char">
    <w:name w:val="Κεφαλίδα Char"/>
    <w:basedOn w:val="a1"/>
    <w:link w:val="a4"/>
    <w:uiPriority w:val="99"/>
    <w:rsid w:val="00053E38"/>
    <w:rPr>
      <w:lang w:val="en-US"/>
    </w:rPr>
  </w:style>
  <w:style w:type="paragraph" w:styleId="a5">
    <w:name w:val="footer"/>
    <w:basedOn w:val="a"/>
    <w:link w:val="Char0"/>
    <w:uiPriority w:val="99"/>
    <w:unhideWhenUsed/>
    <w:rsid w:val="00053E38"/>
    <w:pPr>
      <w:tabs>
        <w:tab w:val="center" w:pos="4153"/>
        <w:tab w:val="right" w:pos="8306"/>
      </w:tabs>
      <w:spacing w:after="0" w:line="240" w:lineRule="auto"/>
    </w:pPr>
  </w:style>
  <w:style w:type="character" w:customStyle="1" w:styleId="Char0">
    <w:name w:val="Υποσέλιδο Char"/>
    <w:basedOn w:val="a1"/>
    <w:link w:val="a5"/>
    <w:uiPriority w:val="99"/>
    <w:rsid w:val="00053E38"/>
    <w:rPr>
      <w:lang w:val="en-US"/>
    </w:rPr>
  </w:style>
  <w:style w:type="paragraph" w:styleId="a6">
    <w:name w:val="Balloon Text"/>
    <w:basedOn w:val="a"/>
    <w:link w:val="Char1"/>
    <w:uiPriority w:val="99"/>
    <w:semiHidden/>
    <w:unhideWhenUsed/>
    <w:rsid w:val="00053E38"/>
    <w:pPr>
      <w:spacing w:after="0" w:line="240" w:lineRule="auto"/>
    </w:pPr>
    <w:rPr>
      <w:rFonts w:ascii="Tahoma" w:hAnsi="Tahoma" w:cs="Tahoma"/>
      <w:sz w:val="16"/>
      <w:szCs w:val="16"/>
    </w:rPr>
  </w:style>
  <w:style w:type="character" w:customStyle="1" w:styleId="Char1">
    <w:name w:val="Κείμενο πλαισίου Char"/>
    <w:basedOn w:val="a1"/>
    <w:link w:val="a6"/>
    <w:uiPriority w:val="99"/>
    <w:semiHidden/>
    <w:rsid w:val="00053E38"/>
    <w:rPr>
      <w:rFonts w:ascii="Tahoma" w:hAnsi="Tahoma" w:cs="Tahoma"/>
      <w:sz w:val="16"/>
      <w:szCs w:val="16"/>
      <w:lang w:val="en-US"/>
    </w:rPr>
  </w:style>
  <w:style w:type="paragraph" w:styleId="a7">
    <w:name w:val="TOC Heading"/>
    <w:basedOn w:val="1"/>
    <w:next w:val="a"/>
    <w:uiPriority w:val="39"/>
    <w:semiHidden/>
    <w:unhideWhenUsed/>
    <w:qFormat/>
    <w:rsid w:val="00D2726F"/>
    <w:pPr>
      <w:spacing w:before="480" w:after="0"/>
      <w:outlineLvl w:val="9"/>
    </w:pPr>
    <w:rPr>
      <w:rFonts w:asciiTheme="majorHAnsi" w:hAnsiTheme="majorHAnsi"/>
      <w:b/>
      <w:color w:val="365F91" w:themeColor="accent1" w:themeShade="BF"/>
      <w:sz w:val="28"/>
      <w:lang w:val="el-GR"/>
    </w:rPr>
  </w:style>
  <w:style w:type="paragraph" w:styleId="10">
    <w:name w:val="toc 1"/>
    <w:basedOn w:val="a"/>
    <w:next w:val="a"/>
    <w:autoRedefine/>
    <w:uiPriority w:val="39"/>
    <w:unhideWhenUsed/>
    <w:rsid w:val="00D2726F"/>
    <w:pPr>
      <w:spacing w:after="100"/>
    </w:pPr>
  </w:style>
  <w:style w:type="paragraph" w:styleId="20">
    <w:name w:val="toc 2"/>
    <w:basedOn w:val="a"/>
    <w:next w:val="a"/>
    <w:autoRedefine/>
    <w:uiPriority w:val="39"/>
    <w:unhideWhenUsed/>
    <w:rsid w:val="00D2726F"/>
    <w:pPr>
      <w:spacing w:after="100"/>
      <w:ind w:left="220"/>
    </w:pPr>
  </w:style>
  <w:style w:type="character" w:styleId="-">
    <w:name w:val="Hyperlink"/>
    <w:basedOn w:val="a1"/>
    <w:uiPriority w:val="99"/>
    <w:unhideWhenUsed/>
    <w:rsid w:val="00D2726F"/>
    <w:rPr>
      <w:color w:val="0000FF" w:themeColor="hyperlink"/>
      <w:u w:val="single"/>
    </w:rPr>
  </w:style>
  <w:style w:type="table" w:styleId="a8">
    <w:name w:val="Light Grid"/>
    <w:basedOn w:val="a2"/>
    <w:uiPriority w:val="62"/>
    <w:rsid w:val="002B3F8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a9">
    <w:name w:val="No Spacing"/>
    <w:link w:val="Char2"/>
    <w:uiPriority w:val="1"/>
    <w:qFormat/>
    <w:rsid w:val="00A53144"/>
    <w:pPr>
      <w:spacing w:after="0" w:line="240" w:lineRule="auto"/>
    </w:pPr>
    <w:rPr>
      <w:rFonts w:eastAsiaTheme="minorEastAsia"/>
      <w:lang w:eastAsia="el-GR"/>
    </w:rPr>
  </w:style>
  <w:style w:type="character" w:customStyle="1" w:styleId="Char2">
    <w:name w:val="Χωρίς διάστιχο Char"/>
    <w:basedOn w:val="a1"/>
    <w:link w:val="a9"/>
    <w:uiPriority w:val="1"/>
    <w:rsid w:val="00A53144"/>
    <w:rPr>
      <w:rFonts w:eastAsiaTheme="minorEastAsia"/>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646"/>
    <w:rPr>
      <w:lang w:val="en-US"/>
    </w:rPr>
  </w:style>
  <w:style w:type="paragraph" w:styleId="1">
    <w:name w:val="heading 1"/>
    <w:basedOn w:val="a"/>
    <w:next w:val="a0"/>
    <w:link w:val="1Char"/>
    <w:uiPriority w:val="9"/>
    <w:qFormat/>
    <w:rsid w:val="00053E38"/>
    <w:pPr>
      <w:keepNext/>
      <w:keepLines/>
      <w:spacing w:before="600" w:after="120"/>
      <w:outlineLvl w:val="0"/>
    </w:pPr>
    <w:rPr>
      <w:rFonts w:ascii="Arial" w:eastAsiaTheme="majorEastAsia" w:hAnsi="Arial" w:cstheme="majorBidi"/>
      <w:bCs/>
      <w:color w:val="FF0000"/>
      <w:sz w:val="34"/>
      <w:szCs w:val="28"/>
    </w:rPr>
  </w:style>
  <w:style w:type="paragraph" w:styleId="2">
    <w:name w:val="heading 2"/>
    <w:basedOn w:val="a"/>
    <w:next w:val="a"/>
    <w:link w:val="2Char"/>
    <w:uiPriority w:val="9"/>
    <w:unhideWhenUsed/>
    <w:qFormat/>
    <w:rsid w:val="0068564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053E38"/>
    <w:pPr>
      <w:spacing w:before="480" w:after="680" w:line="312" w:lineRule="auto"/>
      <w:ind w:left="709"/>
      <w:contextualSpacing/>
    </w:pPr>
    <w:rPr>
      <w:rFonts w:ascii="Times New Roman" w:hAnsi="Times New Roman"/>
    </w:rPr>
  </w:style>
  <w:style w:type="character" w:customStyle="1" w:styleId="1Char">
    <w:name w:val="Επικεφαλίδα 1 Char"/>
    <w:basedOn w:val="a1"/>
    <w:link w:val="1"/>
    <w:uiPriority w:val="9"/>
    <w:rsid w:val="00053E38"/>
    <w:rPr>
      <w:rFonts w:ascii="Arial" w:eastAsiaTheme="majorEastAsia" w:hAnsi="Arial" w:cstheme="majorBidi"/>
      <w:bCs/>
      <w:color w:val="FF0000"/>
      <w:sz w:val="34"/>
      <w:szCs w:val="28"/>
      <w:lang w:val="en-US"/>
    </w:rPr>
  </w:style>
  <w:style w:type="character" w:customStyle="1" w:styleId="2Char">
    <w:name w:val="Επικεφαλίδα 2 Char"/>
    <w:basedOn w:val="a1"/>
    <w:link w:val="2"/>
    <w:uiPriority w:val="9"/>
    <w:rsid w:val="00685646"/>
    <w:rPr>
      <w:rFonts w:asciiTheme="majorHAnsi" w:eastAsiaTheme="majorEastAsia" w:hAnsiTheme="majorHAnsi" w:cstheme="majorBidi"/>
      <w:b/>
      <w:bCs/>
      <w:color w:val="4F81BD" w:themeColor="accent1"/>
      <w:sz w:val="26"/>
      <w:szCs w:val="26"/>
      <w:lang w:val="en-US"/>
    </w:rPr>
  </w:style>
  <w:style w:type="paragraph" w:styleId="a4">
    <w:name w:val="header"/>
    <w:basedOn w:val="a"/>
    <w:link w:val="Char"/>
    <w:uiPriority w:val="99"/>
    <w:unhideWhenUsed/>
    <w:rsid w:val="00053E38"/>
    <w:pPr>
      <w:tabs>
        <w:tab w:val="center" w:pos="4153"/>
        <w:tab w:val="right" w:pos="8306"/>
      </w:tabs>
      <w:spacing w:after="0" w:line="240" w:lineRule="auto"/>
    </w:pPr>
  </w:style>
  <w:style w:type="character" w:customStyle="1" w:styleId="Char">
    <w:name w:val="Κεφαλίδα Char"/>
    <w:basedOn w:val="a1"/>
    <w:link w:val="a4"/>
    <w:uiPriority w:val="99"/>
    <w:rsid w:val="00053E38"/>
    <w:rPr>
      <w:lang w:val="en-US"/>
    </w:rPr>
  </w:style>
  <w:style w:type="paragraph" w:styleId="a5">
    <w:name w:val="footer"/>
    <w:basedOn w:val="a"/>
    <w:link w:val="Char0"/>
    <w:uiPriority w:val="99"/>
    <w:unhideWhenUsed/>
    <w:rsid w:val="00053E38"/>
    <w:pPr>
      <w:tabs>
        <w:tab w:val="center" w:pos="4153"/>
        <w:tab w:val="right" w:pos="8306"/>
      </w:tabs>
      <w:spacing w:after="0" w:line="240" w:lineRule="auto"/>
    </w:pPr>
  </w:style>
  <w:style w:type="character" w:customStyle="1" w:styleId="Char0">
    <w:name w:val="Υποσέλιδο Char"/>
    <w:basedOn w:val="a1"/>
    <w:link w:val="a5"/>
    <w:uiPriority w:val="99"/>
    <w:rsid w:val="00053E38"/>
    <w:rPr>
      <w:lang w:val="en-US"/>
    </w:rPr>
  </w:style>
  <w:style w:type="paragraph" w:styleId="a6">
    <w:name w:val="Balloon Text"/>
    <w:basedOn w:val="a"/>
    <w:link w:val="Char1"/>
    <w:uiPriority w:val="99"/>
    <w:semiHidden/>
    <w:unhideWhenUsed/>
    <w:rsid w:val="00053E38"/>
    <w:pPr>
      <w:spacing w:after="0" w:line="240" w:lineRule="auto"/>
    </w:pPr>
    <w:rPr>
      <w:rFonts w:ascii="Tahoma" w:hAnsi="Tahoma" w:cs="Tahoma"/>
      <w:sz w:val="16"/>
      <w:szCs w:val="16"/>
    </w:rPr>
  </w:style>
  <w:style w:type="character" w:customStyle="1" w:styleId="Char1">
    <w:name w:val="Κείμενο πλαισίου Char"/>
    <w:basedOn w:val="a1"/>
    <w:link w:val="a6"/>
    <w:uiPriority w:val="99"/>
    <w:semiHidden/>
    <w:rsid w:val="00053E38"/>
    <w:rPr>
      <w:rFonts w:ascii="Tahoma" w:hAnsi="Tahoma" w:cs="Tahoma"/>
      <w:sz w:val="16"/>
      <w:szCs w:val="16"/>
      <w:lang w:val="en-US"/>
    </w:rPr>
  </w:style>
  <w:style w:type="paragraph" w:styleId="a7">
    <w:name w:val="TOC Heading"/>
    <w:basedOn w:val="1"/>
    <w:next w:val="a"/>
    <w:uiPriority w:val="39"/>
    <w:semiHidden/>
    <w:unhideWhenUsed/>
    <w:qFormat/>
    <w:rsid w:val="00D2726F"/>
    <w:pPr>
      <w:spacing w:before="480" w:after="0"/>
      <w:outlineLvl w:val="9"/>
    </w:pPr>
    <w:rPr>
      <w:rFonts w:asciiTheme="majorHAnsi" w:hAnsiTheme="majorHAnsi"/>
      <w:b/>
      <w:color w:val="365F91" w:themeColor="accent1" w:themeShade="BF"/>
      <w:sz w:val="28"/>
      <w:lang w:val="el-GR"/>
    </w:rPr>
  </w:style>
  <w:style w:type="paragraph" w:styleId="10">
    <w:name w:val="toc 1"/>
    <w:basedOn w:val="a"/>
    <w:next w:val="a"/>
    <w:autoRedefine/>
    <w:uiPriority w:val="39"/>
    <w:unhideWhenUsed/>
    <w:rsid w:val="00D2726F"/>
    <w:pPr>
      <w:spacing w:after="100"/>
    </w:pPr>
  </w:style>
  <w:style w:type="paragraph" w:styleId="20">
    <w:name w:val="toc 2"/>
    <w:basedOn w:val="a"/>
    <w:next w:val="a"/>
    <w:autoRedefine/>
    <w:uiPriority w:val="39"/>
    <w:unhideWhenUsed/>
    <w:rsid w:val="00D2726F"/>
    <w:pPr>
      <w:spacing w:after="100"/>
      <w:ind w:left="220"/>
    </w:pPr>
  </w:style>
  <w:style w:type="character" w:styleId="-">
    <w:name w:val="Hyperlink"/>
    <w:basedOn w:val="a1"/>
    <w:uiPriority w:val="99"/>
    <w:unhideWhenUsed/>
    <w:rsid w:val="00D2726F"/>
    <w:rPr>
      <w:color w:val="0000FF" w:themeColor="hyperlink"/>
      <w:u w:val="single"/>
    </w:rPr>
  </w:style>
  <w:style w:type="table" w:styleId="a8">
    <w:name w:val="Light Grid"/>
    <w:basedOn w:val="a2"/>
    <w:uiPriority w:val="62"/>
    <w:rsid w:val="002B3F8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a9">
    <w:name w:val="No Spacing"/>
    <w:link w:val="Char2"/>
    <w:uiPriority w:val="1"/>
    <w:qFormat/>
    <w:rsid w:val="00A53144"/>
    <w:pPr>
      <w:spacing w:after="0" w:line="240" w:lineRule="auto"/>
    </w:pPr>
    <w:rPr>
      <w:rFonts w:eastAsiaTheme="minorEastAsia"/>
      <w:lang w:eastAsia="el-GR"/>
    </w:rPr>
  </w:style>
  <w:style w:type="character" w:customStyle="1" w:styleId="Char2">
    <w:name w:val="Χωρίς διάστιχο Char"/>
    <w:basedOn w:val="a1"/>
    <w:link w:val="a9"/>
    <w:uiPriority w:val="1"/>
    <w:rsid w:val="00A53144"/>
    <w:rPr>
      <w:rFonts w:eastAsiaTheme="minorEastAsia"/>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56934">
      <w:bodyDiv w:val="1"/>
      <w:marLeft w:val="0"/>
      <w:marRight w:val="0"/>
      <w:marTop w:val="0"/>
      <w:marBottom w:val="0"/>
      <w:divBdr>
        <w:top w:val="none" w:sz="0" w:space="0" w:color="auto"/>
        <w:left w:val="none" w:sz="0" w:space="0" w:color="auto"/>
        <w:bottom w:val="none" w:sz="0" w:space="0" w:color="auto"/>
        <w:right w:val="none" w:sz="0" w:space="0" w:color="auto"/>
      </w:divBdr>
    </w:div>
    <w:div w:id="160396819">
      <w:bodyDiv w:val="1"/>
      <w:marLeft w:val="0"/>
      <w:marRight w:val="0"/>
      <w:marTop w:val="0"/>
      <w:marBottom w:val="0"/>
      <w:divBdr>
        <w:top w:val="none" w:sz="0" w:space="0" w:color="auto"/>
        <w:left w:val="none" w:sz="0" w:space="0" w:color="auto"/>
        <w:bottom w:val="none" w:sz="0" w:space="0" w:color="auto"/>
        <w:right w:val="none" w:sz="0" w:space="0" w:color="auto"/>
      </w:divBdr>
    </w:div>
    <w:div w:id="202402434">
      <w:bodyDiv w:val="1"/>
      <w:marLeft w:val="0"/>
      <w:marRight w:val="0"/>
      <w:marTop w:val="0"/>
      <w:marBottom w:val="0"/>
      <w:divBdr>
        <w:top w:val="none" w:sz="0" w:space="0" w:color="auto"/>
        <w:left w:val="none" w:sz="0" w:space="0" w:color="auto"/>
        <w:bottom w:val="none" w:sz="0" w:space="0" w:color="auto"/>
        <w:right w:val="none" w:sz="0" w:space="0" w:color="auto"/>
      </w:divBdr>
    </w:div>
    <w:div w:id="274795276">
      <w:bodyDiv w:val="1"/>
      <w:marLeft w:val="0"/>
      <w:marRight w:val="0"/>
      <w:marTop w:val="0"/>
      <w:marBottom w:val="0"/>
      <w:divBdr>
        <w:top w:val="none" w:sz="0" w:space="0" w:color="auto"/>
        <w:left w:val="none" w:sz="0" w:space="0" w:color="auto"/>
        <w:bottom w:val="none" w:sz="0" w:space="0" w:color="auto"/>
        <w:right w:val="none" w:sz="0" w:space="0" w:color="auto"/>
      </w:divBdr>
    </w:div>
    <w:div w:id="315228944">
      <w:bodyDiv w:val="1"/>
      <w:marLeft w:val="0"/>
      <w:marRight w:val="0"/>
      <w:marTop w:val="0"/>
      <w:marBottom w:val="0"/>
      <w:divBdr>
        <w:top w:val="none" w:sz="0" w:space="0" w:color="auto"/>
        <w:left w:val="none" w:sz="0" w:space="0" w:color="auto"/>
        <w:bottom w:val="none" w:sz="0" w:space="0" w:color="auto"/>
        <w:right w:val="none" w:sz="0" w:space="0" w:color="auto"/>
      </w:divBdr>
    </w:div>
    <w:div w:id="352651047">
      <w:bodyDiv w:val="1"/>
      <w:marLeft w:val="0"/>
      <w:marRight w:val="0"/>
      <w:marTop w:val="0"/>
      <w:marBottom w:val="0"/>
      <w:divBdr>
        <w:top w:val="none" w:sz="0" w:space="0" w:color="auto"/>
        <w:left w:val="none" w:sz="0" w:space="0" w:color="auto"/>
        <w:bottom w:val="none" w:sz="0" w:space="0" w:color="auto"/>
        <w:right w:val="none" w:sz="0" w:space="0" w:color="auto"/>
      </w:divBdr>
    </w:div>
    <w:div w:id="443623533">
      <w:bodyDiv w:val="1"/>
      <w:marLeft w:val="0"/>
      <w:marRight w:val="0"/>
      <w:marTop w:val="0"/>
      <w:marBottom w:val="0"/>
      <w:divBdr>
        <w:top w:val="none" w:sz="0" w:space="0" w:color="auto"/>
        <w:left w:val="none" w:sz="0" w:space="0" w:color="auto"/>
        <w:bottom w:val="none" w:sz="0" w:space="0" w:color="auto"/>
        <w:right w:val="none" w:sz="0" w:space="0" w:color="auto"/>
      </w:divBdr>
    </w:div>
    <w:div w:id="697002545">
      <w:bodyDiv w:val="1"/>
      <w:marLeft w:val="0"/>
      <w:marRight w:val="0"/>
      <w:marTop w:val="0"/>
      <w:marBottom w:val="0"/>
      <w:divBdr>
        <w:top w:val="none" w:sz="0" w:space="0" w:color="auto"/>
        <w:left w:val="none" w:sz="0" w:space="0" w:color="auto"/>
        <w:bottom w:val="none" w:sz="0" w:space="0" w:color="auto"/>
        <w:right w:val="none" w:sz="0" w:space="0" w:color="auto"/>
      </w:divBdr>
    </w:div>
    <w:div w:id="965042839">
      <w:bodyDiv w:val="1"/>
      <w:marLeft w:val="0"/>
      <w:marRight w:val="0"/>
      <w:marTop w:val="0"/>
      <w:marBottom w:val="0"/>
      <w:divBdr>
        <w:top w:val="none" w:sz="0" w:space="0" w:color="auto"/>
        <w:left w:val="none" w:sz="0" w:space="0" w:color="auto"/>
        <w:bottom w:val="none" w:sz="0" w:space="0" w:color="auto"/>
        <w:right w:val="none" w:sz="0" w:space="0" w:color="auto"/>
      </w:divBdr>
    </w:div>
    <w:div w:id="1110976777">
      <w:bodyDiv w:val="1"/>
      <w:marLeft w:val="0"/>
      <w:marRight w:val="0"/>
      <w:marTop w:val="0"/>
      <w:marBottom w:val="0"/>
      <w:divBdr>
        <w:top w:val="none" w:sz="0" w:space="0" w:color="auto"/>
        <w:left w:val="none" w:sz="0" w:space="0" w:color="auto"/>
        <w:bottom w:val="none" w:sz="0" w:space="0" w:color="auto"/>
        <w:right w:val="none" w:sz="0" w:space="0" w:color="auto"/>
      </w:divBdr>
    </w:div>
    <w:div w:id="1181553219">
      <w:bodyDiv w:val="1"/>
      <w:marLeft w:val="0"/>
      <w:marRight w:val="0"/>
      <w:marTop w:val="0"/>
      <w:marBottom w:val="0"/>
      <w:divBdr>
        <w:top w:val="none" w:sz="0" w:space="0" w:color="auto"/>
        <w:left w:val="none" w:sz="0" w:space="0" w:color="auto"/>
        <w:bottom w:val="none" w:sz="0" w:space="0" w:color="auto"/>
        <w:right w:val="none" w:sz="0" w:space="0" w:color="auto"/>
      </w:divBdr>
    </w:div>
    <w:div w:id="1553618113">
      <w:bodyDiv w:val="1"/>
      <w:marLeft w:val="0"/>
      <w:marRight w:val="0"/>
      <w:marTop w:val="0"/>
      <w:marBottom w:val="0"/>
      <w:divBdr>
        <w:top w:val="none" w:sz="0" w:space="0" w:color="auto"/>
        <w:left w:val="none" w:sz="0" w:space="0" w:color="auto"/>
        <w:bottom w:val="none" w:sz="0" w:space="0" w:color="auto"/>
        <w:right w:val="none" w:sz="0" w:space="0" w:color="auto"/>
      </w:divBdr>
      <w:divsChild>
        <w:div w:id="1692956045">
          <w:marLeft w:val="0"/>
          <w:marRight w:val="0"/>
          <w:marTop w:val="0"/>
          <w:marBottom w:val="120"/>
          <w:divBdr>
            <w:top w:val="none" w:sz="0" w:space="0" w:color="auto"/>
            <w:left w:val="none" w:sz="0" w:space="0" w:color="auto"/>
            <w:bottom w:val="none" w:sz="0" w:space="0" w:color="auto"/>
            <w:right w:val="none" w:sz="0" w:space="0" w:color="auto"/>
          </w:divBdr>
        </w:div>
      </w:divsChild>
    </w:div>
    <w:div w:id="1556161537">
      <w:bodyDiv w:val="1"/>
      <w:marLeft w:val="0"/>
      <w:marRight w:val="0"/>
      <w:marTop w:val="0"/>
      <w:marBottom w:val="0"/>
      <w:divBdr>
        <w:top w:val="none" w:sz="0" w:space="0" w:color="auto"/>
        <w:left w:val="none" w:sz="0" w:space="0" w:color="auto"/>
        <w:bottom w:val="none" w:sz="0" w:space="0" w:color="auto"/>
        <w:right w:val="none" w:sz="0" w:space="0" w:color="auto"/>
      </w:divBdr>
      <w:divsChild>
        <w:div w:id="1960378537">
          <w:marLeft w:val="0"/>
          <w:marRight w:val="0"/>
          <w:marTop w:val="0"/>
          <w:marBottom w:val="120"/>
          <w:divBdr>
            <w:top w:val="none" w:sz="0" w:space="0" w:color="auto"/>
            <w:left w:val="none" w:sz="0" w:space="0" w:color="auto"/>
            <w:bottom w:val="none" w:sz="0" w:space="0" w:color="auto"/>
            <w:right w:val="none" w:sz="0" w:space="0" w:color="auto"/>
          </w:divBdr>
        </w:div>
      </w:divsChild>
    </w:div>
    <w:div w:id="1735277270">
      <w:bodyDiv w:val="1"/>
      <w:marLeft w:val="0"/>
      <w:marRight w:val="0"/>
      <w:marTop w:val="0"/>
      <w:marBottom w:val="0"/>
      <w:divBdr>
        <w:top w:val="none" w:sz="0" w:space="0" w:color="auto"/>
        <w:left w:val="none" w:sz="0" w:space="0" w:color="auto"/>
        <w:bottom w:val="none" w:sz="0" w:space="0" w:color="auto"/>
        <w:right w:val="none" w:sz="0" w:space="0" w:color="auto"/>
      </w:divBdr>
    </w:div>
    <w:div w:id="1766537538">
      <w:bodyDiv w:val="1"/>
      <w:marLeft w:val="0"/>
      <w:marRight w:val="0"/>
      <w:marTop w:val="0"/>
      <w:marBottom w:val="0"/>
      <w:divBdr>
        <w:top w:val="none" w:sz="0" w:space="0" w:color="auto"/>
        <w:left w:val="none" w:sz="0" w:space="0" w:color="auto"/>
        <w:bottom w:val="none" w:sz="0" w:space="0" w:color="auto"/>
        <w:right w:val="none" w:sz="0" w:space="0" w:color="auto"/>
      </w:divBdr>
      <w:divsChild>
        <w:div w:id="19284816">
          <w:marLeft w:val="0"/>
          <w:marRight w:val="0"/>
          <w:marTop w:val="0"/>
          <w:marBottom w:val="120"/>
          <w:divBdr>
            <w:top w:val="none" w:sz="0" w:space="0" w:color="auto"/>
            <w:left w:val="none" w:sz="0" w:space="0" w:color="auto"/>
            <w:bottom w:val="none" w:sz="0" w:space="0" w:color="auto"/>
            <w:right w:val="none" w:sz="0" w:space="0" w:color="auto"/>
          </w:divBdr>
        </w:div>
      </w:divsChild>
    </w:div>
    <w:div w:id="1780222323">
      <w:bodyDiv w:val="1"/>
      <w:marLeft w:val="0"/>
      <w:marRight w:val="0"/>
      <w:marTop w:val="0"/>
      <w:marBottom w:val="0"/>
      <w:divBdr>
        <w:top w:val="none" w:sz="0" w:space="0" w:color="auto"/>
        <w:left w:val="none" w:sz="0" w:space="0" w:color="auto"/>
        <w:bottom w:val="none" w:sz="0" w:space="0" w:color="auto"/>
        <w:right w:val="none" w:sz="0" w:space="0" w:color="auto"/>
      </w:divBdr>
    </w:div>
    <w:div w:id="1843007135">
      <w:bodyDiv w:val="1"/>
      <w:marLeft w:val="0"/>
      <w:marRight w:val="0"/>
      <w:marTop w:val="0"/>
      <w:marBottom w:val="0"/>
      <w:divBdr>
        <w:top w:val="none" w:sz="0" w:space="0" w:color="auto"/>
        <w:left w:val="none" w:sz="0" w:space="0" w:color="auto"/>
        <w:bottom w:val="none" w:sz="0" w:space="0" w:color="auto"/>
        <w:right w:val="none" w:sz="0" w:space="0" w:color="auto"/>
      </w:divBdr>
      <w:divsChild>
        <w:div w:id="899514213">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E3AC3A2-1DE7-4369-862C-58E8177707F0}"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l-GR"/>
        </a:p>
      </dgm:t>
    </dgm:pt>
    <dgm:pt modelId="{7BBDDA90-AB93-457B-B8B6-982AF8C81217}">
      <dgm:prSet phldrT="[Κείμενο]"/>
      <dgm:spPr/>
      <dgm:t>
        <a:bodyPr/>
        <a:lstStyle/>
        <a:p>
          <a:r>
            <a:rPr lang="el-GR"/>
            <a:t>Σούλα</a:t>
          </a:r>
        </a:p>
      </dgm:t>
    </dgm:pt>
    <dgm:pt modelId="{E86CB81D-F606-4D1A-8CC4-5D0A67D11B1D}" type="parTrans" cxnId="{A196860A-34D5-4F1C-8137-F66FE78CD96E}">
      <dgm:prSet/>
      <dgm:spPr/>
      <dgm:t>
        <a:bodyPr/>
        <a:lstStyle/>
        <a:p>
          <a:endParaRPr lang="el-GR"/>
        </a:p>
      </dgm:t>
    </dgm:pt>
    <dgm:pt modelId="{1658AB10-4641-4F67-B3D8-3A63F9E77D07}" type="sibTrans" cxnId="{A196860A-34D5-4F1C-8137-F66FE78CD96E}">
      <dgm:prSet/>
      <dgm:spPr/>
      <dgm:t>
        <a:bodyPr/>
        <a:lstStyle/>
        <a:p>
          <a:endParaRPr lang="el-GR"/>
        </a:p>
      </dgm:t>
    </dgm:pt>
    <dgm:pt modelId="{EB0ABD84-F6BB-4C9D-87D0-A4A97C61DD89}">
      <dgm:prSet phldrT="[Κείμενο]"/>
      <dgm:spPr/>
      <dgm:t>
        <a:bodyPr/>
        <a:lstStyle/>
        <a:p>
          <a:r>
            <a:rPr lang="el-GR"/>
            <a:t>Τούλα</a:t>
          </a:r>
        </a:p>
      </dgm:t>
    </dgm:pt>
    <dgm:pt modelId="{0C8F681D-848B-4501-BDD1-98B586261499}" type="parTrans" cxnId="{1856CF06-C4F1-48E8-AF74-02D606264931}">
      <dgm:prSet/>
      <dgm:spPr/>
      <dgm:t>
        <a:bodyPr/>
        <a:lstStyle/>
        <a:p>
          <a:endParaRPr lang="el-GR"/>
        </a:p>
      </dgm:t>
    </dgm:pt>
    <dgm:pt modelId="{F20FCABD-AD3F-45D3-88CB-45338FA78079}" type="sibTrans" cxnId="{1856CF06-C4F1-48E8-AF74-02D606264931}">
      <dgm:prSet/>
      <dgm:spPr/>
      <dgm:t>
        <a:bodyPr/>
        <a:lstStyle/>
        <a:p>
          <a:endParaRPr lang="el-GR"/>
        </a:p>
      </dgm:t>
    </dgm:pt>
    <dgm:pt modelId="{37D691CF-885D-4641-AE2C-BFB74DEF098E}">
      <dgm:prSet phldrT="[Κείμενο]"/>
      <dgm:spPr/>
      <dgm:t>
        <a:bodyPr/>
        <a:lstStyle/>
        <a:p>
          <a:r>
            <a:rPr lang="el-GR"/>
            <a:t>Μάκης</a:t>
          </a:r>
        </a:p>
      </dgm:t>
    </dgm:pt>
    <dgm:pt modelId="{242942D5-5CFC-4C5E-AA3F-A5AF52B74C1E}" type="parTrans" cxnId="{567723F6-874D-411A-8981-7F3B32A33218}">
      <dgm:prSet/>
      <dgm:spPr/>
      <dgm:t>
        <a:bodyPr/>
        <a:lstStyle/>
        <a:p>
          <a:endParaRPr lang="el-GR"/>
        </a:p>
      </dgm:t>
    </dgm:pt>
    <dgm:pt modelId="{7620772F-ED25-4A74-8634-140129ABE11B}" type="sibTrans" cxnId="{567723F6-874D-411A-8981-7F3B32A33218}">
      <dgm:prSet/>
      <dgm:spPr/>
      <dgm:t>
        <a:bodyPr/>
        <a:lstStyle/>
        <a:p>
          <a:endParaRPr lang="el-GR"/>
        </a:p>
      </dgm:t>
    </dgm:pt>
    <dgm:pt modelId="{EE71B91F-B741-4558-BB7A-3A8D7E350C2E}">
      <dgm:prSet phldrT="[Κείμενο]"/>
      <dgm:spPr/>
      <dgm:t>
        <a:bodyPr/>
        <a:lstStyle/>
        <a:p>
          <a:r>
            <a:rPr lang="el-GR"/>
            <a:t>Σάκης</a:t>
          </a:r>
        </a:p>
      </dgm:t>
    </dgm:pt>
    <dgm:pt modelId="{38F26B9D-97B7-4413-92DC-C25A9584B7CA}" type="parTrans" cxnId="{8E86E1EB-984B-4D75-BB03-96FDD0A660EB}">
      <dgm:prSet/>
      <dgm:spPr/>
      <dgm:t>
        <a:bodyPr/>
        <a:lstStyle/>
        <a:p>
          <a:endParaRPr lang="el-GR"/>
        </a:p>
      </dgm:t>
    </dgm:pt>
    <dgm:pt modelId="{F23722AC-0128-4788-BDCE-31E6E6C9E1D2}" type="sibTrans" cxnId="{8E86E1EB-984B-4D75-BB03-96FDD0A660EB}">
      <dgm:prSet/>
      <dgm:spPr/>
      <dgm:t>
        <a:bodyPr/>
        <a:lstStyle/>
        <a:p>
          <a:endParaRPr lang="el-GR"/>
        </a:p>
      </dgm:t>
    </dgm:pt>
    <dgm:pt modelId="{C8E4B899-9D98-4DA7-BE0D-BF30DEA732EC}">
      <dgm:prSet phldrT="[Κείμενο]"/>
      <dgm:spPr/>
      <dgm:t>
        <a:bodyPr/>
        <a:lstStyle/>
        <a:p>
          <a:r>
            <a:rPr lang="el-GR"/>
            <a:t>Κούλα</a:t>
          </a:r>
        </a:p>
      </dgm:t>
    </dgm:pt>
    <dgm:pt modelId="{5A337078-D30D-4CC0-93AA-5823C4C8070E}" type="parTrans" cxnId="{BA949E0C-9EDA-4202-A87C-F3491D782E63}">
      <dgm:prSet/>
      <dgm:spPr/>
      <dgm:t>
        <a:bodyPr/>
        <a:lstStyle/>
        <a:p>
          <a:endParaRPr lang="el-GR"/>
        </a:p>
      </dgm:t>
    </dgm:pt>
    <dgm:pt modelId="{E1F498AD-7CDD-4B96-8D0F-DC58AADD4C64}" type="sibTrans" cxnId="{BA949E0C-9EDA-4202-A87C-F3491D782E63}">
      <dgm:prSet/>
      <dgm:spPr/>
      <dgm:t>
        <a:bodyPr/>
        <a:lstStyle/>
        <a:p>
          <a:endParaRPr lang="el-GR"/>
        </a:p>
      </dgm:t>
    </dgm:pt>
    <dgm:pt modelId="{BA202CC9-0E17-4C81-94DA-DF5005CB2ADD}">
      <dgm:prSet phldrT="[Κείμενο]"/>
      <dgm:spPr/>
      <dgm:t>
        <a:bodyPr/>
        <a:lstStyle/>
        <a:p>
          <a:r>
            <a:rPr lang="el-GR"/>
            <a:t>Λάκης</a:t>
          </a:r>
        </a:p>
      </dgm:t>
    </dgm:pt>
    <dgm:pt modelId="{140F4975-00E9-4A24-9454-B2B3351AB27A}" type="parTrans" cxnId="{D52CE1CA-D39C-4D98-A44F-2DF0A494A89C}">
      <dgm:prSet/>
      <dgm:spPr/>
      <dgm:t>
        <a:bodyPr/>
        <a:lstStyle/>
        <a:p>
          <a:endParaRPr lang="el-GR"/>
        </a:p>
      </dgm:t>
    </dgm:pt>
    <dgm:pt modelId="{61C954F1-D8A6-4179-BCC3-D83DF554DB1C}" type="sibTrans" cxnId="{D52CE1CA-D39C-4D98-A44F-2DF0A494A89C}">
      <dgm:prSet/>
      <dgm:spPr/>
      <dgm:t>
        <a:bodyPr/>
        <a:lstStyle/>
        <a:p>
          <a:endParaRPr lang="el-GR"/>
        </a:p>
      </dgm:t>
    </dgm:pt>
    <dgm:pt modelId="{3D563C91-7782-4536-926C-A28F30EA4C24}" type="pres">
      <dgm:prSet presAssocID="{EE3AC3A2-1DE7-4369-862C-58E8177707F0}" presName="hierChild1" presStyleCnt="0">
        <dgm:presLayoutVars>
          <dgm:chPref val="1"/>
          <dgm:dir/>
          <dgm:animOne val="branch"/>
          <dgm:animLvl val="lvl"/>
          <dgm:resizeHandles/>
        </dgm:presLayoutVars>
      </dgm:prSet>
      <dgm:spPr/>
      <dgm:t>
        <a:bodyPr/>
        <a:lstStyle/>
        <a:p>
          <a:endParaRPr lang="el-GR"/>
        </a:p>
      </dgm:t>
    </dgm:pt>
    <dgm:pt modelId="{C3DE25B6-CC12-4B61-82AF-AE4E21D7BF70}" type="pres">
      <dgm:prSet presAssocID="{7BBDDA90-AB93-457B-B8B6-982AF8C81217}" presName="hierRoot1" presStyleCnt="0"/>
      <dgm:spPr/>
    </dgm:pt>
    <dgm:pt modelId="{69A72AED-DD47-4938-832C-A9F2144EE549}" type="pres">
      <dgm:prSet presAssocID="{7BBDDA90-AB93-457B-B8B6-982AF8C81217}" presName="composite" presStyleCnt="0"/>
      <dgm:spPr/>
    </dgm:pt>
    <dgm:pt modelId="{9FCB3ACB-AC25-40E7-8393-5D555FB609A6}" type="pres">
      <dgm:prSet presAssocID="{7BBDDA90-AB93-457B-B8B6-982AF8C81217}" presName="background" presStyleLbl="node0" presStyleIdx="0" presStyleCnt="1"/>
      <dgm:spPr/>
    </dgm:pt>
    <dgm:pt modelId="{A6D3186B-055E-4B65-B64B-D203599377E0}" type="pres">
      <dgm:prSet presAssocID="{7BBDDA90-AB93-457B-B8B6-982AF8C81217}" presName="text" presStyleLbl="fgAcc0" presStyleIdx="0" presStyleCnt="1">
        <dgm:presLayoutVars>
          <dgm:chPref val="3"/>
        </dgm:presLayoutVars>
      </dgm:prSet>
      <dgm:spPr/>
      <dgm:t>
        <a:bodyPr/>
        <a:lstStyle/>
        <a:p>
          <a:endParaRPr lang="el-GR"/>
        </a:p>
      </dgm:t>
    </dgm:pt>
    <dgm:pt modelId="{3639A053-00EF-495F-80DC-2EBB68A1FAC8}" type="pres">
      <dgm:prSet presAssocID="{7BBDDA90-AB93-457B-B8B6-982AF8C81217}" presName="hierChild2" presStyleCnt="0"/>
      <dgm:spPr/>
    </dgm:pt>
    <dgm:pt modelId="{972828F1-357B-4579-9F80-34C2B5CDBB18}" type="pres">
      <dgm:prSet presAssocID="{0C8F681D-848B-4501-BDD1-98B586261499}" presName="Name10" presStyleLbl="parChTrans1D2" presStyleIdx="0" presStyleCnt="2"/>
      <dgm:spPr/>
      <dgm:t>
        <a:bodyPr/>
        <a:lstStyle/>
        <a:p>
          <a:endParaRPr lang="el-GR"/>
        </a:p>
      </dgm:t>
    </dgm:pt>
    <dgm:pt modelId="{9759EB70-715B-48DC-A1B5-3F28A7E24E15}" type="pres">
      <dgm:prSet presAssocID="{EB0ABD84-F6BB-4C9D-87D0-A4A97C61DD89}" presName="hierRoot2" presStyleCnt="0"/>
      <dgm:spPr/>
    </dgm:pt>
    <dgm:pt modelId="{F4D5388E-D192-4A64-9536-0018A4ABB7DF}" type="pres">
      <dgm:prSet presAssocID="{EB0ABD84-F6BB-4C9D-87D0-A4A97C61DD89}" presName="composite2" presStyleCnt="0"/>
      <dgm:spPr/>
    </dgm:pt>
    <dgm:pt modelId="{B424BC93-705B-4853-817A-B069731FFAD3}" type="pres">
      <dgm:prSet presAssocID="{EB0ABD84-F6BB-4C9D-87D0-A4A97C61DD89}" presName="background2" presStyleLbl="node2" presStyleIdx="0" presStyleCnt="2"/>
      <dgm:spPr/>
    </dgm:pt>
    <dgm:pt modelId="{427EB5A5-4CCF-4BD9-9359-BB7E602EF988}" type="pres">
      <dgm:prSet presAssocID="{EB0ABD84-F6BB-4C9D-87D0-A4A97C61DD89}" presName="text2" presStyleLbl="fgAcc2" presStyleIdx="0" presStyleCnt="2">
        <dgm:presLayoutVars>
          <dgm:chPref val="3"/>
        </dgm:presLayoutVars>
      </dgm:prSet>
      <dgm:spPr/>
      <dgm:t>
        <a:bodyPr/>
        <a:lstStyle/>
        <a:p>
          <a:endParaRPr lang="el-GR"/>
        </a:p>
      </dgm:t>
    </dgm:pt>
    <dgm:pt modelId="{EBF72003-E7C6-4642-BC9B-61E3C673F8C8}" type="pres">
      <dgm:prSet presAssocID="{EB0ABD84-F6BB-4C9D-87D0-A4A97C61DD89}" presName="hierChild3" presStyleCnt="0"/>
      <dgm:spPr/>
    </dgm:pt>
    <dgm:pt modelId="{E74C56F1-A664-48AE-8CA4-BE89FA73A915}" type="pres">
      <dgm:prSet presAssocID="{242942D5-5CFC-4C5E-AA3F-A5AF52B74C1E}" presName="Name17" presStyleLbl="parChTrans1D3" presStyleIdx="0" presStyleCnt="3"/>
      <dgm:spPr/>
      <dgm:t>
        <a:bodyPr/>
        <a:lstStyle/>
        <a:p>
          <a:endParaRPr lang="el-GR"/>
        </a:p>
      </dgm:t>
    </dgm:pt>
    <dgm:pt modelId="{7D68F280-AF06-4A55-8164-B3F7DE5CC3D3}" type="pres">
      <dgm:prSet presAssocID="{37D691CF-885D-4641-AE2C-BFB74DEF098E}" presName="hierRoot3" presStyleCnt="0"/>
      <dgm:spPr/>
    </dgm:pt>
    <dgm:pt modelId="{BC247C67-7719-4A80-98F8-BC4BAB374088}" type="pres">
      <dgm:prSet presAssocID="{37D691CF-885D-4641-AE2C-BFB74DEF098E}" presName="composite3" presStyleCnt="0"/>
      <dgm:spPr/>
    </dgm:pt>
    <dgm:pt modelId="{A68858F4-F521-4739-A38C-B688BC008F91}" type="pres">
      <dgm:prSet presAssocID="{37D691CF-885D-4641-AE2C-BFB74DEF098E}" presName="background3" presStyleLbl="node3" presStyleIdx="0" presStyleCnt="3"/>
      <dgm:spPr/>
    </dgm:pt>
    <dgm:pt modelId="{A7F596E7-6CFF-4FE5-859F-044431D55A64}" type="pres">
      <dgm:prSet presAssocID="{37D691CF-885D-4641-AE2C-BFB74DEF098E}" presName="text3" presStyleLbl="fgAcc3" presStyleIdx="0" presStyleCnt="3">
        <dgm:presLayoutVars>
          <dgm:chPref val="3"/>
        </dgm:presLayoutVars>
      </dgm:prSet>
      <dgm:spPr/>
      <dgm:t>
        <a:bodyPr/>
        <a:lstStyle/>
        <a:p>
          <a:endParaRPr lang="el-GR"/>
        </a:p>
      </dgm:t>
    </dgm:pt>
    <dgm:pt modelId="{1C8ABA2C-749A-485E-BAD5-8E5FB784D7B0}" type="pres">
      <dgm:prSet presAssocID="{37D691CF-885D-4641-AE2C-BFB74DEF098E}" presName="hierChild4" presStyleCnt="0"/>
      <dgm:spPr/>
    </dgm:pt>
    <dgm:pt modelId="{72F43801-B37C-4CD7-A0FB-998397378D5C}" type="pres">
      <dgm:prSet presAssocID="{38F26B9D-97B7-4413-92DC-C25A9584B7CA}" presName="Name17" presStyleLbl="parChTrans1D3" presStyleIdx="1" presStyleCnt="3"/>
      <dgm:spPr/>
      <dgm:t>
        <a:bodyPr/>
        <a:lstStyle/>
        <a:p>
          <a:endParaRPr lang="el-GR"/>
        </a:p>
      </dgm:t>
    </dgm:pt>
    <dgm:pt modelId="{4FF12BA7-A6B4-4790-B94E-11FE95CE437F}" type="pres">
      <dgm:prSet presAssocID="{EE71B91F-B741-4558-BB7A-3A8D7E350C2E}" presName="hierRoot3" presStyleCnt="0"/>
      <dgm:spPr/>
    </dgm:pt>
    <dgm:pt modelId="{BED6E5E7-84CF-4C8C-B075-138C974C89C5}" type="pres">
      <dgm:prSet presAssocID="{EE71B91F-B741-4558-BB7A-3A8D7E350C2E}" presName="composite3" presStyleCnt="0"/>
      <dgm:spPr/>
    </dgm:pt>
    <dgm:pt modelId="{30088679-EDA9-4D55-9B20-C077A8C48E39}" type="pres">
      <dgm:prSet presAssocID="{EE71B91F-B741-4558-BB7A-3A8D7E350C2E}" presName="background3" presStyleLbl="node3" presStyleIdx="1" presStyleCnt="3"/>
      <dgm:spPr/>
    </dgm:pt>
    <dgm:pt modelId="{730180EB-6510-4206-9382-1490B038E3BF}" type="pres">
      <dgm:prSet presAssocID="{EE71B91F-B741-4558-BB7A-3A8D7E350C2E}" presName="text3" presStyleLbl="fgAcc3" presStyleIdx="1" presStyleCnt="3">
        <dgm:presLayoutVars>
          <dgm:chPref val="3"/>
        </dgm:presLayoutVars>
      </dgm:prSet>
      <dgm:spPr/>
      <dgm:t>
        <a:bodyPr/>
        <a:lstStyle/>
        <a:p>
          <a:endParaRPr lang="el-GR"/>
        </a:p>
      </dgm:t>
    </dgm:pt>
    <dgm:pt modelId="{6720D164-2BC7-4345-AECB-6F785D0953EB}" type="pres">
      <dgm:prSet presAssocID="{EE71B91F-B741-4558-BB7A-3A8D7E350C2E}" presName="hierChild4" presStyleCnt="0"/>
      <dgm:spPr/>
    </dgm:pt>
    <dgm:pt modelId="{63192E36-DFC9-4B25-BB95-910A6E75B513}" type="pres">
      <dgm:prSet presAssocID="{5A337078-D30D-4CC0-93AA-5823C4C8070E}" presName="Name10" presStyleLbl="parChTrans1D2" presStyleIdx="1" presStyleCnt="2"/>
      <dgm:spPr/>
      <dgm:t>
        <a:bodyPr/>
        <a:lstStyle/>
        <a:p>
          <a:endParaRPr lang="el-GR"/>
        </a:p>
      </dgm:t>
    </dgm:pt>
    <dgm:pt modelId="{26DCC9E3-7C76-46B7-BA92-95E82582185B}" type="pres">
      <dgm:prSet presAssocID="{C8E4B899-9D98-4DA7-BE0D-BF30DEA732EC}" presName="hierRoot2" presStyleCnt="0"/>
      <dgm:spPr/>
    </dgm:pt>
    <dgm:pt modelId="{5E65D467-81B6-4910-8F52-4796944AC496}" type="pres">
      <dgm:prSet presAssocID="{C8E4B899-9D98-4DA7-BE0D-BF30DEA732EC}" presName="composite2" presStyleCnt="0"/>
      <dgm:spPr/>
    </dgm:pt>
    <dgm:pt modelId="{26EF863F-195C-40AA-BAC9-969223064422}" type="pres">
      <dgm:prSet presAssocID="{C8E4B899-9D98-4DA7-BE0D-BF30DEA732EC}" presName="background2" presStyleLbl="node2" presStyleIdx="1" presStyleCnt="2"/>
      <dgm:spPr/>
    </dgm:pt>
    <dgm:pt modelId="{4D4607C1-E4AD-486A-A411-5C0328623713}" type="pres">
      <dgm:prSet presAssocID="{C8E4B899-9D98-4DA7-BE0D-BF30DEA732EC}" presName="text2" presStyleLbl="fgAcc2" presStyleIdx="1" presStyleCnt="2">
        <dgm:presLayoutVars>
          <dgm:chPref val="3"/>
        </dgm:presLayoutVars>
      </dgm:prSet>
      <dgm:spPr/>
      <dgm:t>
        <a:bodyPr/>
        <a:lstStyle/>
        <a:p>
          <a:endParaRPr lang="el-GR"/>
        </a:p>
      </dgm:t>
    </dgm:pt>
    <dgm:pt modelId="{8844778C-54A9-44AB-B1A6-FF5C22A878BB}" type="pres">
      <dgm:prSet presAssocID="{C8E4B899-9D98-4DA7-BE0D-BF30DEA732EC}" presName="hierChild3" presStyleCnt="0"/>
      <dgm:spPr/>
    </dgm:pt>
    <dgm:pt modelId="{56047275-8CA5-4948-BA5F-BBF6320B7E58}" type="pres">
      <dgm:prSet presAssocID="{140F4975-00E9-4A24-9454-B2B3351AB27A}" presName="Name17" presStyleLbl="parChTrans1D3" presStyleIdx="2" presStyleCnt="3"/>
      <dgm:spPr/>
      <dgm:t>
        <a:bodyPr/>
        <a:lstStyle/>
        <a:p>
          <a:endParaRPr lang="el-GR"/>
        </a:p>
      </dgm:t>
    </dgm:pt>
    <dgm:pt modelId="{5C2668A1-137B-432E-84F3-D4E48E6177E3}" type="pres">
      <dgm:prSet presAssocID="{BA202CC9-0E17-4C81-94DA-DF5005CB2ADD}" presName="hierRoot3" presStyleCnt="0"/>
      <dgm:spPr/>
    </dgm:pt>
    <dgm:pt modelId="{6F7EABCC-2D02-41C8-A8B3-5F30D1F8EB48}" type="pres">
      <dgm:prSet presAssocID="{BA202CC9-0E17-4C81-94DA-DF5005CB2ADD}" presName="composite3" presStyleCnt="0"/>
      <dgm:spPr/>
    </dgm:pt>
    <dgm:pt modelId="{F10B3C77-AEF9-4F73-81D1-B788AA80DD7D}" type="pres">
      <dgm:prSet presAssocID="{BA202CC9-0E17-4C81-94DA-DF5005CB2ADD}" presName="background3" presStyleLbl="node3" presStyleIdx="2" presStyleCnt="3"/>
      <dgm:spPr/>
    </dgm:pt>
    <dgm:pt modelId="{FD5A751E-98A9-4EBA-9D06-522E7A3EA487}" type="pres">
      <dgm:prSet presAssocID="{BA202CC9-0E17-4C81-94DA-DF5005CB2ADD}" presName="text3" presStyleLbl="fgAcc3" presStyleIdx="2" presStyleCnt="3">
        <dgm:presLayoutVars>
          <dgm:chPref val="3"/>
        </dgm:presLayoutVars>
      </dgm:prSet>
      <dgm:spPr/>
      <dgm:t>
        <a:bodyPr/>
        <a:lstStyle/>
        <a:p>
          <a:endParaRPr lang="el-GR"/>
        </a:p>
      </dgm:t>
    </dgm:pt>
    <dgm:pt modelId="{0D59CD0B-A570-4FD0-97C9-152B4B5B6423}" type="pres">
      <dgm:prSet presAssocID="{BA202CC9-0E17-4C81-94DA-DF5005CB2ADD}" presName="hierChild4" presStyleCnt="0"/>
      <dgm:spPr/>
    </dgm:pt>
  </dgm:ptLst>
  <dgm:cxnLst>
    <dgm:cxn modelId="{E5D39C70-F173-43D2-95C9-153B8BE2BAF9}" type="presOf" srcId="{242942D5-5CFC-4C5E-AA3F-A5AF52B74C1E}" destId="{E74C56F1-A664-48AE-8CA4-BE89FA73A915}" srcOrd="0" destOrd="0" presId="urn:microsoft.com/office/officeart/2005/8/layout/hierarchy1"/>
    <dgm:cxn modelId="{BA949E0C-9EDA-4202-A87C-F3491D782E63}" srcId="{7BBDDA90-AB93-457B-B8B6-982AF8C81217}" destId="{C8E4B899-9D98-4DA7-BE0D-BF30DEA732EC}" srcOrd="1" destOrd="0" parTransId="{5A337078-D30D-4CC0-93AA-5823C4C8070E}" sibTransId="{E1F498AD-7CDD-4B96-8D0F-DC58AADD4C64}"/>
    <dgm:cxn modelId="{58A05545-A118-4FC9-BA31-75F149A01DA1}" type="presOf" srcId="{0C8F681D-848B-4501-BDD1-98B586261499}" destId="{972828F1-357B-4579-9F80-34C2B5CDBB18}" srcOrd="0" destOrd="0" presId="urn:microsoft.com/office/officeart/2005/8/layout/hierarchy1"/>
    <dgm:cxn modelId="{A196860A-34D5-4F1C-8137-F66FE78CD96E}" srcId="{EE3AC3A2-1DE7-4369-862C-58E8177707F0}" destId="{7BBDDA90-AB93-457B-B8B6-982AF8C81217}" srcOrd="0" destOrd="0" parTransId="{E86CB81D-F606-4D1A-8CC4-5D0A67D11B1D}" sibTransId="{1658AB10-4641-4F67-B3D8-3A63F9E77D07}"/>
    <dgm:cxn modelId="{8E86E1EB-984B-4D75-BB03-96FDD0A660EB}" srcId="{EB0ABD84-F6BB-4C9D-87D0-A4A97C61DD89}" destId="{EE71B91F-B741-4558-BB7A-3A8D7E350C2E}" srcOrd="1" destOrd="0" parTransId="{38F26B9D-97B7-4413-92DC-C25A9584B7CA}" sibTransId="{F23722AC-0128-4788-BDCE-31E6E6C9E1D2}"/>
    <dgm:cxn modelId="{1A2C01B9-A793-43AB-B93E-424CFBBE1A6E}" type="presOf" srcId="{37D691CF-885D-4641-AE2C-BFB74DEF098E}" destId="{A7F596E7-6CFF-4FE5-859F-044431D55A64}" srcOrd="0" destOrd="0" presId="urn:microsoft.com/office/officeart/2005/8/layout/hierarchy1"/>
    <dgm:cxn modelId="{A5B3DF48-48C8-44A8-BCB4-24B57C481098}" type="presOf" srcId="{EE3AC3A2-1DE7-4369-862C-58E8177707F0}" destId="{3D563C91-7782-4536-926C-A28F30EA4C24}" srcOrd="0" destOrd="0" presId="urn:microsoft.com/office/officeart/2005/8/layout/hierarchy1"/>
    <dgm:cxn modelId="{E0FF0E11-3655-4055-A21B-1CF1C6F9D5FA}" type="presOf" srcId="{7BBDDA90-AB93-457B-B8B6-982AF8C81217}" destId="{A6D3186B-055E-4B65-B64B-D203599377E0}" srcOrd="0" destOrd="0" presId="urn:microsoft.com/office/officeart/2005/8/layout/hierarchy1"/>
    <dgm:cxn modelId="{4B3E3F6C-0B20-4141-8C01-35AE718F56F6}" type="presOf" srcId="{EB0ABD84-F6BB-4C9D-87D0-A4A97C61DD89}" destId="{427EB5A5-4CCF-4BD9-9359-BB7E602EF988}" srcOrd="0" destOrd="0" presId="urn:microsoft.com/office/officeart/2005/8/layout/hierarchy1"/>
    <dgm:cxn modelId="{331D9025-AEAD-43B5-B6AF-6A344BE8142A}" type="presOf" srcId="{38F26B9D-97B7-4413-92DC-C25A9584B7CA}" destId="{72F43801-B37C-4CD7-A0FB-998397378D5C}" srcOrd="0" destOrd="0" presId="urn:microsoft.com/office/officeart/2005/8/layout/hierarchy1"/>
    <dgm:cxn modelId="{2303E980-1F87-48C1-B461-EF85A81AE26F}" type="presOf" srcId="{C8E4B899-9D98-4DA7-BE0D-BF30DEA732EC}" destId="{4D4607C1-E4AD-486A-A411-5C0328623713}" srcOrd="0" destOrd="0" presId="urn:microsoft.com/office/officeart/2005/8/layout/hierarchy1"/>
    <dgm:cxn modelId="{80CB12B9-6593-4EC5-9C67-A833A178ADAD}" type="presOf" srcId="{140F4975-00E9-4A24-9454-B2B3351AB27A}" destId="{56047275-8CA5-4948-BA5F-BBF6320B7E58}" srcOrd="0" destOrd="0" presId="urn:microsoft.com/office/officeart/2005/8/layout/hierarchy1"/>
    <dgm:cxn modelId="{1856CF06-C4F1-48E8-AF74-02D606264931}" srcId="{7BBDDA90-AB93-457B-B8B6-982AF8C81217}" destId="{EB0ABD84-F6BB-4C9D-87D0-A4A97C61DD89}" srcOrd="0" destOrd="0" parTransId="{0C8F681D-848B-4501-BDD1-98B586261499}" sibTransId="{F20FCABD-AD3F-45D3-88CB-45338FA78079}"/>
    <dgm:cxn modelId="{EF7C8B49-821C-443F-9538-AD512E5AC5C3}" type="presOf" srcId="{EE71B91F-B741-4558-BB7A-3A8D7E350C2E}" destId="{730180EB-6510-4206-9382-1490B038E3BF}" srcOrd="0" destOrd="0" presId="urn:microsoft.com/office/officeart/2005/8/layout/hierarchy1"/>
    <dgm:cxn modelId="{98970244-E008-448F-AAD5-B0CB959713AF}" type="presOf" srcId="{5A337078-D30D-4CC0-93AA-5823C4C8070E}" destId="{63192E36-DFC9-4B25-BB95-910A6E75B513}" srcOrd="0" destOrd="0" presId="urn:microsoft.com/office/officeart/2005/8/layout/hierarchy1"/>
    <dgm:cxn modelId="{2598D0EC-BF7D-473B-B9F1-3ECE102AE832}" type="presOf" srcId="{BA202CC9-0E17-4C81-94DA-DF5005CB2ADD}" destId="{FD5A751E-98A9-4EBA-9D06-522E7A3EA487}" srcOrd="0" destOrd="0" presId="urn:microsoft.com/office/officeart/2005/8/layout/hierarchy1"/>
    <dgm:cxn modelId="{567723F6-874D-411A-8981-7F3B32A33218}" srcId="{EB0ABD84-F6BB-4C9D-87D0-A4A97C61DD89}" destId="{37D691CF-885D-4641-AE2C-BFB74DEF098E}" srcOrd="0" destOrd="0" parTransId="{242942D5-5CFC-4C5E-AA3F-A5AF52B74C1E}" sibTransId="{7620772F-ED25-4A74-8634-140129ABE11B}"/>
    <dgm:cxn modelId="{D52CE1CA-D39C-4D98-A44F-2DF0A494A89C}" srcId="{C8E4B899-9D98-4DA7-BE0D-BF30DEA732EC}" destId="{BA202CC9-0E17-4C81-94DA-DF5005CB2ADD}" srcOrd="0" destOrd="0" parTransId="{140F4975-00E9-4A24-9454-B2B3351AB27A}" sibTransId="{61C954F1-D8A6-4179-BCC3-D83DF554DB1C}"/>
    <dgm:cxn modelId="{449359A9-D11C-4B5C-9F21-5A7EFF7D24B8}" type="presParOf" srcId="{3D563C91-7782-4536-926C-A28F30EA4C24}" destId="{C3DE25B6-CC12-4B61-82AF-AE4E21D7BF70}" srcOrd="0" destOrd="0" presId="urn:microsoft.com/office/officeart/2005/8/layout/hierarchy1"/>
    <dgm:cxn modelId="{ECB2C874-E39B-4E40-8A1C-45CD1649A662}" type="presParOf" srcId="{C3DE25B6-CC12-4B61-82AF-AE4E21D7BF70}" destId="{69A72AED-DD47-4938-832C-A9F2144EE549}" srcOrd="0" destOrd="0" presId="urn:microsoft.com/office/officeart/2005/8/layout/hierarchy1"/>
    <dgm:cxn modelId="{BC13FCD1-8FC4-44D4-9A5F-89A0A95A075F}" type="presParOf" srcId="{69A72AED-DD47-4938-832C-A9F2144EE549}" destId="{9FCB3ACB-AC25-40E7-8393-5D555FB609A6}" srcOrd="0" destOrd="0" presId="urn:microsoft.com/office/officeart/2005/8/layout/hierarchy1"/>
    <dgm:cxn modelId="{581F43E9-F61D-4739-A163-F7CEDF77153D}" type="presParOf" srcId="{69A72AED-DD47-4938-832C-A9F2144EE549}" destId="{A6D3186B-055E-4B65-B64B-D203599377E0}" srcOrd="1" destOrd="0" presId="urn:microsoft.com/office/officeart/2005/8/layout/hierarchy1"/>
    <dgm:cxn modelId="{52F912A3-8BE2-4E51-824A-A221156F9123}" type="presParOf" srcId="{C3DE25B6-CC12-4B61-82AF-AE4E21D7BF70}" destId="{3639A053-00EF-495F-80DC-2EBB68A1FAC8}" srcOrd="1" destOrd="0" presId="urn:microsoft.com/office/officeart/2005/8/layout/hierarchy1"/>
    <dgm:cxn modelId="{9D1C2ADA-4CFE-4103-AE35-C335E9B28645}" type="presParOf" srcId="{3639A053-00EF-495F-80DC-2EBB68A1FAC8}" destId="{972828F1-357B-4579-9F80-34C2B5CDBB18}" srcOrd="0" destOrd="0" presId="urn:microsoft.com/office/officeart/2005/8/layout/hierarchy1"/>
    <dgm:cxn modelId="{4769E7C6-0AF0-4557-97EA-181942B2FCAA}" type="presParOf" srcId="{3639A053-00EF-495F-80DC-2EBB68A1FAC8}" destId="{9759EB70-715B-48DC-A1B5-3F28A7E24E15}" srcOrd="1" destOrd="0" presId="urn:microsoft.com/office/officeart/2005/8/layout/hierarchy1"/>
    <dgm:cxn modelId="{7AADC1CA-11FA-48DC-A9D0-81B8DB3D81CA}" type="presParOf" srcId="{9759EB70-715B-48DC-A1B5-3F28A7E24E15}" destId="{F4D5388E-D192-4A64-9536-0018A4ABB7DF}" srcOrd="0" destOrd="0" presId="urn:microsoft.com/office/officeart/2005/8/layout/hierarchy1"/>
    <dgm:cxn modelId="{C714E20F-0DB0-488E-B813-DDE3C1191781}" type="presParOf" srcId="{F4D5388E-D192-4A64-9536-0018A4ABB7DF}" destId="{B424BC93-705B-4853-817A-B069731FFAD3}" srcOrd="0" destOrd="0" presId="urn:microsoft.com/office/officeart/2005/8/layout/hierarchy1"/>
    <dgm:cxn modelId="{7C7B71C7-8355-4FBE-94C4-766988988980}" type="presParOf" srcId="{F4D5388E-D192-4A64-9536-0018A4ABB7DF}" destId="{427EB5A5-4CCF-4BD9-9359-BB7E602EF988}" srcOrd="1" destOrd="0" presId="urn:microsoft.com/office/officeart/2005/8/layout/hierarchy1"/>
    <dgm:cxn modelId="{0A953249-2B19-49FA-8B8D-1350224B3504}" type="presParOf" srcId="{9759EB70-715B-48DC-A1B5-3F28A7E24E15}" destId="{EBF72003-E7C6-4642-BC9B-61E3C673F8C8}" srcOrd="1" destOrd="0" presId="urn:microsoft.com/office/officeart/2005/8/layout/hierarchy1"/>
    <dgm:cxn modelId="{EA810C9B-D468-4F43-B2ED-4C700E0DD2C5}" type="presParOf" srcId="{EBF72003-E7C6-4642-BC9B-61E3C673F8C8}" destId="{E74C56F1-A664-48AE-8CA4-BE89FA73A915}" srcOrd="0" destOrd="0" presId="urn:microsoft.com/office/officeart/2005/8/layout/hierarchy1"/>
    <dgm:cxn modelId="{B21A2A29-04AB-4998-95F3-784F5B8DE16E}" type="presParOf" srcId="{EBF72003-E7C6-4642-BC9B-61E3C673F8C8}" destId="{7D68F280-AF06-4A55-8164-B3F7DE5CC3D3}" srcOrd="1" destOrd="0" presId="urn:microsoft.com/office/officeart/2005/8/layout/hierarchy1"/>
    <dgm:cxn modelId="{F3DEF9F8-6F4F-46AB-8F82-43A41386DC6A}" type="presParOf" srcId="{7D68F280-AF06-4A55-8164-B3F7DE5CC3D3}" destId="{BC247C67-7719-4A80-98F8-BC4BAB374088}" srcOrd="0" destOrd="0" presId="urn:microsoft.com/office/officeart/2005/8/layout/hierarchy1"/>
    <dgm:cxn modelId="{22E17099-A531-4814-90BD-DFFF6AEDE370}" type="presParOf" srcId="{BC247C67-7719-4A80-98F8-BC4BAB374088}" destId="{A68858F4-F521-4739-A38C-B688BC008F91}" srcOrd="0" destOrd="0" presId="urn:microsoft.com/office/officeart/2005/8/layout/hierarchy1"/>
    <dgm:cxn modelId="{8FE196C6-028C-4C0C-A264-17B83552AD11}" type="presParOf" srcId="{BC247C67-7719-4A80-98F8-BC4BAB374088}" destId="{A7F596E7-6CFF-4FE5-859F-044431D55A64}" srcOrd="1" destOrd="0" presId="urn:microsoft.com/office/officeart/2005/8/layout/hierarchy1"/>
    <dgm:cxn modelId="{7EB9B557-B968-43F2-BE6B-F2BEEF42BB16}" type="presParOf" srcId="{7D68F280-AF06-4A55-8164-B3F7DE5CC3D3}" destId="{1C8ABA2C-749A-485E-BAD5-8E5FB784D7B0}" srcOrd="1" destOrd="0" presId="urn:microsoft.com/office/officeart/2005/8/layout/hierarchy1"/>
    <dgm:cxn modelId="{8D1E0504-7C43-4D6A-B0D9-3B9C93148CA2}" type="presParOf" srcId="{EBF72003-E7C6-4642-BC9B-61E3C673F8C8}" destId="{72F43801-B37C-4CD7-A0FB-998397378D5C}" srcOrd="2" destOrd="0" presId="urn:microsoft.com/office/officeart/2005/8/layout/hierarchy1"/>
    <dgm:cxn modelId="{00EDA40A-B165-4BE8-AAD5-CFD4B28646B7}" type="presParOf" srcId="{EBF72003-E7C6-4642-BC9B-61E3C673F8C8}" destId="{4FF12BA7-A6B4-4790-B94E-11FE95CE437F}" srcOrd="3" destOrd="0" presId="urn:microsoft.com/office/officeart/2005/8/layout/hierarchy1"/>
    <dgm:cxn modelId="{D867148F-493C-4DC7-B383-6553FF05900A}" type="presParOf" srcId="{4FF12BA7-A6B4-4790-B94E-11FE95CE437F}" destId="{BED6E5E7-84CF-4C8C-B075-138C974C89C5}" srcOrd="0" destOrd="0" presId="urn:microsoft.com/office/officeart/2005/8/layout/hierarchy1"/>
    <dgm:cxn modelId="{F019959E-DE22-4BE4-8539-4E68F4A514FC}" type="presParOf" srcId="{BED6E5E7-84CF-4C8C-B075-138C974C89C5}" destId="{30088679-EDA9-4D55-9B20-C077A8C48E39}" srcOrd="0" destOrd="0" presId="urn:microsoft.com/office/officeart/2005/8/layout/hierarchy1"/>
    <dgm:cxn modelId="{F032C747-D47C-44F6-8E16-10410CD7F642}" type="presParOf" srcId="{BED6E5E7-84CF-4C8C-B075-138C974C89C5}" destId="{730180EB-6510-4206-9382-1490B038E3BF}" srcOrd="1" destOrd="0" presId="urn:microsoft.com/office/officeart/2005/8/layout/hierarchy1"/>
    <dgm:cxn modelId="{954C95B6-CF93-4749-85CB-EA0028B0A62A}" type="presParOf" srcId="{4FF12BA7-A6B4-4790-B94E-11FE95CE437F}" destId="{6720D164-2BC7-4345-AECB-6F785D0953EB}" srcOrd="1" destOrd="0" presId="urn:microsoft.com/office/officeart/2005/8/layout/hierarchy1"/>
    <dgm:cxn modelId="{CD31987A-C8FD-49CF-B0F0-4E2A84D9ECA9}" type="presParOf" srcId="{3639A053-00EF-495F-80DC-2EBB68A1FAC8}" destId="{63192E36-DFC9-4B25-BB95-910A6E75B513}" srcOrd="2" destOrd="0" presId="urn:microsoft.com/office/officeart/2005/8/layout/hierarchy1"/>
    <dgm:cxn modelId="{AE6023DF-19C5-4482-BE88-5D35DBA1C067}" type="presParOf" srcId="{3639A053-00EF-495F-80DC-2EBB68A1FAC8}" destId="{26DCC9E3-7C76-46B7-BA92-95E82582185B}" srcOrd="3" destOrd="0" presId="urn:microsoft.com/office/officeart/2005/8/layout/hierarchy1"/>
    <dgm:cxn modelId="{BE0643C6-9B12-404F-A088-9D1AC8004356}" type="presParOf" srcId="{26DCC9E3-7C76-46B7-BA92-95E82582185B}" destId="{5E65D467-81B6-4910-8F52-4796944AC496}" srcOrd="0" destOrd="0" presId="urn:microsoft.com/office/officeart/2005/8/layout/hierarchy1"/>
    <dgm:cxn modelId="{02CFD9C5-752B-4543-914D-F52B46846570}" type="presParOf" srcId="{5E65D467-81B6-4910-8F52-4796944AC496}" destId="{26EF863F-195C-40AA-BAC9-969223064422}" srcOrd="0" destOrd="0" presId="urn:microsoft.com/office/officeart/2005/8/layout/hierarchy1"/>
    <dgm:cxn modelId="{9DAE5131-BFCB-4CD9-AE85-7F922C4C48D4}" type="presParOf" srcId="{5E65D467-81B6-4910-8F52-4796944AC496}" destId="{4D4607C1-E4AD-486A-A411-5C0328623713}" srcOrd="1" destOrd="0" presId="urn:microsoft.com/office/officeart/2005/8/layout/hierarchy1"/>
    <dgm:cxn modelId="{D5B0F59D-F735-4822-B945-31263FDF6286}" type="presParOf" srcId="{26DCC9E3-7C76-46B7-BA92-95E82582185B}" destId="{8844778C-54A9-44AB-B1A6-FF5C22A878BB}" srcOrd="1" destOrd="0" presId="urn:microsoft.com/office/officeart/2005/8/layout/hierarchy1"/>
    <dgm:cxn modelId="{C7CC1219-2D1D-40F5-A021-C978AA13BAD1}" type="presParOf" srcId="{8844778C-54A9-44AB-B1A6-FF5C22A878BB}" destId="{56047275-8CA5-4948-BA5F-BBF6320B7E58}" srcOrd="0" destOrd="0" presId="urn:microsoft.com/office/officeart/2005/8/layout/hierarchy1"/>
    <dgm:cxn modelId="{32C450BE-1831-46B8-BF8D-C5B2161428BB}" type="presParOf" srcId="{8844778C-54A9-44AB-B1A6-FF5C22A878BB}" destId="{5C2668A1-137B-432E-84F3-D4E48E6177E3}" srcOrd="1" destOrd="0" presId="urn:microsoft.com/office/officeart/2005/8/layout/hierarchy1"/>
    <dgm:cxn modelId="{AAE0D74A-5404-4DFF-9DEC-A34F3CF0B37C}" type="presParOf" srcId="{5C2668A1-137B-432E-84F3-D4E48E6177E3}" destId="{6F7EABCC-2D02-41C8-A8B3-5F30D1F8EB48}" srcOrd="0" destOrd="0" presId="urn:microsoft.com/office/officeart/2005/8/layout/hierarchy1"/>
    <dgm:cxn modelId="{93B2F078-52FD-4F92-A560-3B30FC088638}" type="presParOf" srcId="{6F7EABCC-2D02-41C8-A8B3-5F30D1F8EB48}" destId="{F10B3C77-AEF9-4F73-81D1-B788AA80DD7D}" srcOrd="0" destOrd="0" presId="urn:microsoft.com/office/officeart/2005/8/layout/hierarchy1"/>
    <dgm:cxn modelId="{02DCF977-3220-46EA-99AF-56523FE05F19}" type="presParOf" srcId="{6F7EABCC-2D02-41C8-A8B3-5F30D1F8EB48}" destId="{FD5A751E-98A9-4EBA-9D06-522E7A3EA487}" srcOrd="1" destOrd="0" presId="urn:microsoft.com/office/officeart/2005/8/layout/hierarchy1"/>
    <dgm:cxn modelId="{5E2D191E-039E-4F68-8C26-0822AB3770AD}" type="presParOf" srcId="{5C2668A1-137B-432E-84F3-D4E48E6177E3}" destId="{0D59CD0B-A570-4FD0-97C9-152B4B5B6423}" srcOrd="1" destOrd="0" presId="urn:microsoft.com/office/officeart/2005/8/layout/hierarchy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6047275-8CA5-4948-BA5F-BBF6320B7E58}">
      <dsp:nvSpPr>
        <dsp:cNvPr id="0" name=""/>
        <dsp:cNvSpPr/>
      </dsp:nvSpPr>
      <dsp:spPr>
        <a:xfrm>
          <a:off x="4137660" y="1926983"/>
          <a:ext cx="91440" cy="359016"/>
        </a:xfrm>
        <a:custGeom>
          <a:avLst/>
          <a:gdLst/>
          <a:ahLst/>
          <a:cxnLst/>
          <a:rect l="0" t="0" r="0" b="0"/>
          <a:pathLst>
            <a:path>
              <a:moveTo>
                <a:pt x="45720" y="0"/>
              </a:moveTo>
              <a:lnTo>
                <a:pt x="45720" y="3590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3192E36-DFC9-4B25-BB95-910A6E75B513}">
      <dsp:nvSpPr>
        <dsp:cNvPr id="0" name=""/>
        <dsp:cNvSpPr/>
      </dsp:nvSpPr>
      <dsp:spPr>
        <a:xfrm>
          <a:off x="3051810" y="784097"/>
          <a:ext cx="1131569" cy="359016"/>
        </a:xfrm>
        <a:custGeom>
          <a:avLst/>
          <a:gdLst/>
          <a:ahLst/>
          <a:cxnLst/>
          <a:rect l="0" t="0" r="0" b="0"/>
          <a:pathLst>
            <a:path>
              <a:moveTo>
                <a:pt x="0" y="0"/>
              </a:moveTo>
              <a:lnTo>
                <a:pt x="0" y="244659"/>
              </a:lnTo>
              <a:lnTo>
                <a:pt x="1131569" y="244659"/>
              </a:lnTo>
              <a:lnTo>
                <a:pt x="1131569" y="35901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F43801-B37C-4CD7-A0FB-998397378D5C}">
      <dsp:nvSpPr>
        <dsp:cNvPr id="0" name=""/>
        <dsp:cNvSpPr/>
      </dsp:nvSpPr>
      <dsp:spPr>
        <a:xfrm>
          <a:off x="1920240" y="1926983"/>
          <a:ext cx="754380" cy="359016"/>
        </a:xfrm>
        <a:custGeom>
          <a:avLst/>
          <a:gdLst/>
          <a:ahLst/>
          <a:cxnLst/>
          <a:rect l="0" t="0" r="0" b="0"/>
          <a:pathLst>
            <a:path>
              <a:moveTo>
                <a:pt x="0" y="0"/>
              </a:moveTo>
              <a:lnTo>
                <a:pt x="0" y="244659"/>
              </a:lnTo>
              <a:lnTo>
                <a:pt x="754380" y="244659"/>
              </a:lnTo>
              <a:lnTo>
                <a:pt x="754380" y="3590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4C56F1-A664-48AE-8CA4-BE89FA73A915}">
      <dsp:nvSpPr>
        <dsp:cNvPr id="0" name=""/>
        <dsp:cNvSpPr/>
      </dsp:nvSpPr>
      <dsp:spPr>
        <a:xfrm>
          <a:off x="1165860" y="1926983"/>
          <a:ext cx="754380" cy="359016"/>
        </a:xfrm>
        <a:custGeom>
          <a:avLst/>
          <a:gdLst/>
          <a:ahLst/>
          <a:cxnLst/>
          <a:rect l="0" t="0" r="0" b="0"/>
          <a:pathLst>
            <a:path>
              <a:moveTo>
                <a:pt x="754380" y="0"/>
              </a:moveTo>
              <a:lnTo>
                <a:pt x="754380" y="244659"/>
              </a:lnTo>
              <a:lnTo>
                <a:pt x="0" y="244659"/>
              </a:lnTo>
              <a:lnTo>
                <a:pt x="0" y="3590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2828F1-357B-4579-9F80-34C2B5CDBB18}">
      <dsp:nvSpPr>
        <dsp:cNvPr id="0" name=""/>
        <dsp:cNvSpPr/>
      </dsp:nvSpPr>
      <dsp:spPr>
        <a:xfrm>
          <a:off x="1920240" y="784097"/>
          <a:ext cx="1131570" cy="359016"/>
        </a:xfrm>
        <a:custGeom>
          <a:avLst/>
          <a:gdLst/>
          <a:ahLst/>
          <a:cxnLst/>
          <a:rect l="0" t="0" r="0" b="0"/>
          <a:pathLst>
            <a:path>
              <a:moveTo>
                <a:pt x="1131570" y="0"/>
              </a:moveTo>
              <a:lnTo>
                <a:pt x="1131570" y="244659"/>
              </a:lnTo>
              <a:lnTo>
                <a:pt x="0" y="244659"/>
              </a:lnTo>
              <a:lnTo>
                <a:pt x="0" y="35901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FCB3ACB-AC25-40E7-8393-5D555FB609A6}">
      <dsp:nvSpPr>
        <dsp:cNvPr id="0" name=""/>
        <dsp:cNvSpPr/>
      </dsp:nvSpPr>
      <dsp:spPr>
        <a:xfrm>
          <a:off x="2434590" y="228"/>
          <a:ext cx="1234440" cy="7838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6D3186B-055E-4B65-B64B-D203599377E0}">
      <dsp:nvSpPr>
        <dsp:cNvPr id="0" name=""/>
        <dsp:cNvSpPr/>
      </dsp:nvSpPr>
      <dsp:spPr>
        <a:xfrm>
          <a:off x="2571750" y="130530"/>
          <a:ext cx="1234440" cy="7838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2870" tIns="102870" rIns="102870" bIns="102870" numCol="1" spcCol="1270" anchor="ctr" anchorCtr="0">
          <a:noAutofit/>
        </a:bodyPr>
        <a:lstStyle/>
        <a:p>
          <a:pPr lvl="0" algn="ctr" defTabSz="1200150">
            <a:lnSpc>
              <a:spcPct val="90000"/>
            </a:lnSpc>
            <a:spcBef>
              <a:spcPct val="0"/>
            </a:spcBef>
            <a:spcAft>
              <a:spcPct val="35000"/>
            </a:spcAft>
          </a:pPr>
          <a:r>
            <a:rPr lang="el-GR" sz="2700" kern="1200"/>
            <a:t>Σούλα</a:t>
          </a:r>
        </a:p>
      </dsp:txBody>
      <dsp:txXfrm>
        <a:off x="2594709" y="153489"/>
        <a:ext cx="1188522" cy="737951"/>
      </dsp:txXfrm>
    </dsp:sp>
    <dsp:sp modelId="{B424BC93-705B-4853-817A-B069731FFAD3}">
      <dsp:nvSpPr>
        <dsp:cNvPr id="0" name=""/>
        <dsp:cNvSpPr/>
      </dsp:nvSpPr>
      <dsp:spPr>
        <a:xfrm>
          <a:off x="1303020" y="1143114"/>
          <a:ext cx="1234440" cy="7838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27EB5A5-4CCF-4BD9-9359-BB7E602EF988}">
      <dsp:nvSpPr>
        <dsp:cNvPr id="0" name=""/>
        <dsp:cNvSpPr/>
      </dsp:nvSpPr>
      <dsp:spPr>
        <a:xfrm>
          <a:off x="1440180" y="1273416"/>
          <a:ext cx="1234440" cy="7838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2870" tIns="102870" rIns="102870" bIns="102870" numCol="1" spcCol="1270" anchor="ctr" anchorCtr="0">
          <a:noAutofit/>
        </a:bodyPr>
        <a:lstStyle/>
        <a:p>
          <a:pPr lvl="0" algn="ctr" defTabSz="1200150">
            <a:lnSpc>
              <a:spcPct val="90000"/>
            </a:lnSpc>
            <a:spcBef>
              <a:spcPct val="0"/>
            </a:spcBef>
            <a:spcAft>
              <a:spcPct val="35000"/>
            </a:spcAft>
          </a:pPr>
          <a:r>
            <a:rPr lang="el-GR" sz="2700" kern="1200"/>
            <a:t>Τούλα</a:t>
          </a:r>
        </a:p>
      </dsp:txBody>
      <dsp:txXfrm>
        <a:off x="1463139" y="1296375"/>
        <a:ext cx="1188522" cy="737951"/>
      </dsp:txXfrm>
    </dsp:sp>
    <dsp:sp modelId="{A68858F4-F521-4739-A38C-B688BC008F91}">
      <dsp:nvSpPr>
        <dsp:cNvPr id="0" name=""/>
        <dsp:cNvSpPr/>
      </dsp:nvSpPr>
      <dsp:spPr>
        <a:xfrm>
          <a:off x="548639" y="2285999"/>
          <a:ext cx="1234440" cy="7838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7F596E7-6CFF-4FE5-859F-044431D55A64}">
      <dsp:nvSpPr>
        <dsp:cNvPr id="0" name=""/>
        <dsp:cNvSpPr/>
      </dsp:nvSpPr>
      <dsp:spPr>
        <a:xfrm>
          <a:off x="685799" y="2416302"/>
          <a:ext cx="1234440" cy="7838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2870" tIns="102870" rIns="102870" bIns="102870" numCol="1" spcCol="1270" anchor="ctr" anchorCtr="0">
          <a:noAutofit/>
        </a:bodyPr>
        <a:lstStyle/>
        <a:p>
          <a:pPr lvl="0" algn="ctr" defTabSz="1200150">
            <a:lnSpc>
              <a:spcPct val="90000"/>
            </a:lnSpc>
            <a:spcBef>
              <a:spcPct val="0"/>
            </a:spcBef>
            <a:spcAft>
              <a:spcPct val="35000"/>
            </a:spcAft>
          </a:pPr>
          <a:r>
            <a:rPr lang="el-GR" sz="2700" kern="1200"/>
            <a:t>Μάκης</a:t>
          </a:r>
        </a:p>
      </dsp:txBody>
      <dsp:txXfrm>
        <a:off x="708758" y="2439261"/>
        <a:ext cx="1188522" cy="737951"/>
      </dsp:txXfrm>
    </dsp:sp>
    <dsp:sp modelId="{30088679-EDA9-4D55-9B20-C077A8C48E39}">
      <dsp:nvSpPr>
        <dsp:cNvPr id="0" name=""/>
        <dsp:cNvSpPr/>
      </dsp:nvSpPr>
      <dsp:spPr>
        <a:xfrm>
          <a:off x="2057400" y="2285999"/>
          <a:ext cx="1234440" cy="7838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30180EB-6510-4206-9382-1490B038E3BF}">
      <dsp:nvSpPr>
        <dsp:cNvPr id="0" name=""/>
        <dsp:cNvSpPr/>
      </dsp:nvSpPr>
      <dsp:spPr>
        <a:xfrm>
          <a:off x="2194560" y="2416302"/>
          <a:ext cx="1234440" cy="7838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2870" tIns="102870" rIns="102870" bIns="102870" numCol="1" spcCol="1270" anchor="ctr" anchorCtr="0">
          <a:noAutofit/>
        </a:bodyPr>
        <a:lstStyle/>
        <a:p>
          <a:pPr lvl="0" algn="ctr" defTabSz="1200150">
            <a:lnSpc>
              <a:spcPct val="90000"/>
            </a:lnSpc>
            <a:spcBef>
              <a:spcPct val="0"/>
            </a:spcBef>
            <a:spcAft>
              <a:spcPct val="35000"/>
            </a:spcAft>
          </a:pPr>
          <a:r>
            <a:rPr lang="el-GR" sz="2700" kern="1200"/>
            <a:t>Σάκης</a:t>
          </a:r>
        </a:p>
      </dsp:txBody>
      <dsp:txXfrm>
        <a:off x="2217519" y="2439261"/>
        <a:ext cx="1188522" cy="737951"/>
      </dsp:txXfrm>
    </dsp:sp>
    <dsp:sp modelId="{26EF863F-195C-40AA-BAC9-969223064422}">
      <dsp:nvSpPr>
        <dsp:cNvPr id="0" name=""/>
        <dsp:cNvSpPr/>
      </dsp:nvSpPr>
      <dsp:spPr>
        <a:xfrm>
          <a:off x="3566160" y="1143114"/>
          <a:ext cx="1234440" cy="7838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D4607C1-E4AD-486A-A411-5C0328623713}">
      <dsp:nvSpPr>
        <dsp:cNvPr id="0" name=""/>
        <dsp:cNvSpPr/>
      </dsp:nvSpPr>
      <dsp:spPr>
        <a:xfrm>
          <a:off x="3703320" y="1273416"/>
          <a:ext cx="1234440" cy="7838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2870" tIns="102870" rIns="102870" bIns="102870" numCol="1" spcCol="1270" anchor="ctr" anchorCtr="0">
          <a:noAutofit/>
        </a:bodyPr>
        <a:lstStyle/>
        <a:p>
          <a:pPr lvl="0" algn="ctr" defTabSz="1200150">
            <a:lnSpc>
              <a:spcPct val="90000"/>
            </a:lnSpc>
            <a:spcBef>
              <a:spcPct val="0"/>
            </a:spcBef>
            <a:spcAft>
              <a:spcPct val="35000"/>
            </a:spcAft>
          </a:pPr>
          <a:r>
            <a:rPr lang="el-GR" sz="2700" kern="1200"/>
            <a:t>Κούλα</a:t>
          </a:r>
        </a:p>
      </dsp:txBody>
      <dsp:txXfrm>
        <a:off x="3726279" y="1296375"/>
        <a:ext cx="1188522" cy="737951"/>
      </dsp:txXfrm>
    </dsp:sp>
    <dsp:sp modelId="{F10B3C77-AEF9-4F73-81D1-B788AA80DD7D}">
      <dsp:nvSpPr>
        <dsp:cNvPr id="0" name=""/>
        <dsp:cNvSpPr/>
      </dsp:nvSpPr>
      <dsp:spPr>
        <a:xfrm>
          <a:off x="3566160" y="2285999"/>
          <a:ext cx="1234440" cy="7838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D5A751E-98A9-4EBA-9D06-522E7A3EA487}">
      <dsp:nvSpPr>
        <dsp:cNvPr id="0" name=""/>
        <dsp:cNvSpPr/>
      </dsp:nvSpPr>
      <dsp:spPr>
        <a:xfrm>
          <a:off x="3703320" y="2416302"/>
          <a:ext cx="1234440" cy="7838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2870" tIns="102870" rIns="102870" bIns="102870" numCol="1" spcCol="1270" anchor="ctr" anchorCtr="0">
          <a:noAutofit/>
        </a:bodyPr>
        <a:lstStyle/>
        <a:p>
          <a:pPr lvl="0" algn="ctr" defTabSz="1200150">
            <a:lnSpc>
              <a:spcPct val="90000"/>
            </a:lnSpc>
            <a:spcBef>
              <a:spcPct val="0"/>
            </a:spcBef>
            <a:spcAft>
              <a:spcPct val="35000"/>
            </a:spcAft>
          </a:pPr>
          <a:r>
            <a:rPr lang="el-GR" sz="2700" kern="1200"/>
            <a:t>Λάκης</a:t>
          </a:r>
        </a:p>
      </dsp:txBody>
      <dsp:txXfrm>
        <a:off x="3726279" y="2439261"/>
        <a:ext cx="1188522" cy="73795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D96CA7DA8F2458EAFAB1F43DFA5B60A"/>
        <w:category>
          <w:name w:val="Γενικά"/>
          <w:gallery w:val="placeholder"/>
        </w:category>
        <w:types>
          <w:type w:val="bbPlcHdr"/>
        </w:types>
        <w:behaviors>
          <w:behavior w:val="content"/>
        </w:behaviors>
        <w:guid w:val="{5403EDC4-87CE-43B8-AEA1-2A83802DC582}"/>
      </w:docPartPr>
      <w:docPartBody>
        <w:p w:rsidR="00000000" w:rsidRDefault="00C5154E" w:rsidP="00C5154E">
          <w:pPr>
            <w:pStyle w:val="FD96CA7DA8F2458EAFAB1F43DFA5B60A"/>
          </w:pPr>
          <w:r>
            <w:rPr>
              <w:rFonts w:asciiTheme="majorHAnsi" w:eastAsiaTheme="majorEastAsia" w:hAnsiTheme="majorHAnsi" w:cstheme="majorBidi"/>
              <w:b/>
              <w:bCs/>
              <w:color w:val="FFFFFF" w:themeColor="background1"/>
              <w:sz w:val="72"/>
              <w:szCs w:val="72"/>
            </w:rPr>
            <w:t>[Έτος]</w:t>
          </w:r>
        </w:p>
      </w:docPartBody>
    </w:docPart>
    <w:docPart>
      <w:docPartPr>
        <w:name w:val="867D7B491E41480AA4284FE3E3C65C73"/>
        <w:category>
          <w:name w:val="Γενικά"/>
          <w:gallery w:val="placeholder"/>
        </w:category>
        <w:types>
          <w:type w:val="bbPlcHdr"/>
        </w:types>
        <w:behaviors>
          <w:behavior w:val="content"/>
        </w:behaviors>
        <w:guid w:val="{88E22AF5-3728-4DE2-9B51-6E51F76D9B5D}"/>
      </w:docPartPr>
      <w:docPartBody>
        <w:p w:rsidR="00000000" w:rsidRDefault="00C5154E" w:rsidP="00C5154E">
          <w:pPr>
            <w:pStyle w:val="867D7B491E41480AA4284FE3E3C65C73"/>
          </w:pPr>
          <w:r>
            <w:rPr>
              <w:color w:val="76923C" w:themeColor="accent3" w:themeShade="BF"/>
            </w:rPr>
            <w:t>[Πληκτρολογήστε το όνομα του συντάκτη]</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625"/>
    <w:rsid w:val="00233281"/>
    <w:rsid w:val="00735625"/>
    <w:rsid w:val="00C5154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8F08C6B1E8540EE8BA97904135F05F7">
    <w:name w:val="78F08C6B1E8540EE8BA97904135F05F7"/>
    <w:rsid w:val="00735625"/>
  </w:style>
  <w:style w:type="paragraph" w:customStyle="1" w:styleId="3B7F3BF4741D4AA0AE060D02AFB8E42E">
    <w:name w:val="3B7F3BF4741D4AA0AE060D02AFB8E42E"/>
    <w:rsid w:val="00C5154E"/>
  </w:style>
  <w:style w:type="paragraph" w:customStyle="1" w:styleId="FD96CA7DA8F2458EAFAB1F43DFA5B60A">
    <w:name w:val="FD96CA7DA8F2458EAFAB1F43DFA5B60A"/>
    <w:rsid w:val="00C5154E"/>
  </w:style>
  <w:style w:type="paragraph" w:customStyle="1" w:styleId="EAA75F3BDBEE402A8A2A148FAD3ACCDD">
    <w:name w:val="EAA75F3BDBEE402A8A2A148FAD3ACCDD"/>
    <w:rsid w:val="00C5154E"/>
  </w:style>
  <w:style w:type="paragraph" w:customStyle="1" w:styleId="867D7B491E41480AA4284FE3E3C65C73">
    <w:name w:val="867D7B491E41480AA4284FE3E3C65C73"/>
    <w:rsid w:val="00C5154E"/>
  </w:style>
  <w:style w:type="paragraph" w:customStyle="1" w:styleId="D7FEF0FE79744490BB81406E915637EF">
    <w:name w:val="D7FEF0FE79744490BB81406E915637EF"/>
    <w:rsid w:val="00C5154E"/>
  </w:style>
  <w:style w:type="paragraph" w:customStyle="1" w:styleId="48F08DFCA98C4936A188048E7E532A07">
    <w:name w:val="48F08DFCA98C4936A188048E7E532A07"/>
    <w:rsid w:val="00C5154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8F08C6B1E8540EE8BA97904135F05F7">
    <w:name w:val="78F08C6B1E8540EE8BA97904135F05F7"/>
    <w:rsid w:val="00735625"/>
  </w:style>
  <w:style w:type="paragraph" w:customStyle="1" w:styleId="3B7F3BF4741D4AA0AE060D02AFB8E42E">
    <w:name w:val="3B7F3BF4741D4AA0AE060D02AFB8E42E"/>
    <w:rsid w:val="00C5154E"/>
  </w:style>
  <w:style w:type="paragraph" w:customStyle="1" w:styleId="FD96CA7DA8F2458EAFAB1F43DFA5B60A">
    <w:name w:val="FD96CA7DA8F2458EAFAB1F43DFA5B60A"/>
    <w:rsid w:val="00C5154E"/>
  </w:style>
  <w:style w:type="paragraph" w:customStyle="1" w:styleId="EAA75F3BDBEE402A8A2A148FAD3ACCDD">
    <w:name w:val="EAA75F3BDBEE402A8A2A148FAD3ACCDD"/>
    <w:rsid w:val="00C5154E"/>
  </w:style>
  <w:style w:type="paragraph" w:customStyle="1" w:styleId="867D7B491E41480AA4284FE3E3C65C73">
    <w:name w:val="867D7B491E41480AA4284FE3E3C65C73"/>
    <w:rsid w:val="00C5154E"/>
  </w:style>
  <w:style w:type="paragraph" w:customStyle="1" w:styleId="D7FEF0FE79744490BB81406E915637EF">
    <w:name w:val="D7FEF0FE79744490BB81406E915637EF"/>
    <w:rsid w:val="00C5154E"/>
  </w:style>
  <w:style w:type="paragraph" w:customStyle="1" w:styleId="48F08DFCA98C4936A188048E7E532A07">
    <w:name w:val="48F08DFCA98C4936A188048E7E532A07"/>
    <w:rsid w:val="00C515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501D5AC-4946-460B-B18E-47036DF3C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2259</Words>
  <Characters>12200</Characters>
  <Application>Microsoft Office Word</Application>
  <DocSecurity>0</DocSecurity>
  <Lines>101</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ΜΑΡΙΟΣ</dc:creator>
  <cp:lastModifiedBy>User</cp:lastModifiedBy>
  <cp:revision>11</cp:revision>
  <dcterms:created xsi:type="dcterms:W3CDTF">2018-03-27T10:01:00Z</dcterms:created>
  <dcterms:modified xsi:type="dcterms:W3CDTF">2018-03-27T13:09:00Z</dcterms:modified>
</cp:coreProperties>
</file>